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8682CA" w14:textId="653FFF88" w:rsidR="00AC5DE1" w:rsidRDefault="00AC5DE1" w:rsidP="00C52A77">
      <w:pPr>
        <w:jc w:val="right"/>
        <w:rPr>
          <w:rFonts w:ascii="Calibri" w:hAnsi="Calibri" w:cs="Arial"/>
          <w:b/>
          <w:sz w:val="22"/>
          <w:szCs w:val="22"/>
        </w:rPr>
      </w:pPr>
    </w:p>
    <w:p w14:paraId="14544059" w14:textId="77777777" w:rsidR="00AC5DE1" w:rsidRDefault="00AC5DE1" w:rsidP="00FF5505">
      <w:pPr>
        <w:jc w:val="center"/>
        <w:rPr>
          <w:rFonts w:ascii="Calibri" w:hAnsi="Calibri" w:cs="Arial"/>
          <w:b/>
          <w:sz w:val="22"/>
          <w:szCs w:val="22"/>
        </w:rPr>
      </w:pPr>
    </w:p>
    <w:p w14:paraId="7F355C50" w14:textId="77777777" w:rsidR="00C52A77" w:rsidRDefault="00C52A77" w:rsidP="00FF5505">
      <w:pPr>
        <w:jc w:val="center"/>
        <w:rPr>
          <w:rFonts w:ascii="Calibri" w:hAnsi="Calibri" w:cs="Arial"/>
          <w:b/>
          <w:sz w:val="22"/>
          <w:szCs w:val="22"/>
        </w:rPr>
      </w:pPr>
    </w:p>
    <w:p w14:paraId="1058123A" w14:textId="76CDD6FB" w:rsidR="00063659" w:rsidRDefault="0026326A" w:rsidP="00063659">
      <w:pPr>
        <w:rPr>
          <w:b/>
          <w:bCs/>
          <w:sz w:val="21"/>
          <w:szCs w:val="21"/>
        </w:rPr>
      </w:pPr>
      <w:r>
        <w:rPr>
          <w:b/>
          <w:bCs/>
          <w:sz w:val="21"/>
          <w:szCs w:val="21"/>
        </w:rPr>
        <w:t xml:space="preserve">May </w:t>
      </w:r>
      <w:r w:rsidR="00A309D4">
        <w:rPr>
          <w:b/>
          <w:bCs/>
          <w:sz w:val="21"/>
          <w:szCs w:val="21"/>
        </w:rPr>
        <w:t>22</w:t>
      </w:r>
      <w:r>
        <w:rPr>
          <w:b/>
          <w:bCs/>
          <w:sz w:val="21"/>
          <w:szCs w:val="21"/>
        </w:rPr>
        <w:t>, 2020</w:t>
      </w:r>
    </w:p>
    <w:p w14:paraId="702965B0" w14:textId="77777777" w:rsidR="00063659" w:rsidRPr="00F46D61" w:rsidRDefault="00063659" w:rsidP="00063659">
      <w:pPr>
        <w:rPr>
          <w:b/>
          <w:bCs/>
          <w:sz w:val="21"/>
          <w:szCs w:val="21"/>
        </w:rPr>
      </w:pPr>
    </w:p>
    <w:p w14:paraId="2B3FC5A8" w14:textId="17A50B41" w:rsidR="00063659" w:rsidRDefault="0026326A" w:rsidP="00063659">
      <w:pPr>
        <w:tabs>
          <w:tab w:val="left" w:pos="900"/>
          <w:tab w:val="right" w:leader="underscore" w:pos="5040"/>
        </w:tabs>
        <w:jc w:val="both"/>
        <w:rPr>
          <w:b/>
          <w:bCs/>
          <w:sz w:val="21"/>
          <w:szCs w:val="21"/>
        </w:rPr>
      </w:pPr>
      <w:r>
        <w:rPr>
          <w:b/>
          <w:bCs/>
          <w:sz w:val="21"/>
          <w:szCs w:val="21"/>
        </w:rPr>
        <w:t xml:space="preserve">City of Pompano Beach Building Department </w:t>
      </w:r>
    </w:p>
    <w:p w14:paraId="31AD8838" w14:textId="33500E34" w:rsidR="0026326A" w:rsidRDefault="0026326A" w:rsidP="00063659">
      <w:pPr>
        <w:tabs>
          <w:tab w:val="left" w:pos="900"/>
          <w:tab w:val="right" w:leader="underscore" w:pos="5040"/>
        </w:tabs>
        <w:jc w:val="both"/>
        <w:rPr>
          <w:b/>
          <w:bCs/>
          <w:sz w:val="21"/>
          <w:szCs w:val="21"/>
        </w:rPr>
      </w:pPr>
      <w:r>
        <w:rPr>
          <w:b/>
          <w:bCs/>
          <w:sz w:val="21"/>
          <w:szCs w:val="21"/>
        </w:rPr>
        <w:t>100 W Atlantic Boulevard</w:t>
      </w:r>
    </w:p>
    <w:p w14:paraId="213DB0FE" w14:textId="0DE26FA5" w:rsidR="0026326A" w:rsidRDefault="0026326A" w:rsidP="00063659">
      <w:pPr>
        <w:tabs>
          <w:tab w:val="left" w:pos="900"/>
          <w:tab w:val="right" w:leader="underscore" w:pos="5040"/>
        </w:tabs>
        <w:jc w:val="both"/>
        <w:rPr>
          <w:b/>
          <w:bCs/>
          <w:sz w:val="21"/>
          <w:szCs w:val="21"/>
        </w:rPr>
      </w:pPr>
      <w:r>
        <w:rPr>
          <w:b/>
          <w:bCs/>
          <w:sz w:val="21"/>
          <w:szCs w:val="21"/>
        </w:rPr>
        <w:t xml:space="preserve">Pompano Beach, FL </w:t>
      </w:r>
    </w:p>
    <w:p w14:paraId="5C85D9D0" w14:textId="77777777" w:rsidR="00063659" w:rsidRPr="00F46D61" w:rsidRDefault="00063659" w:rsidP="00063659">
      <w:pPr>
        <w:tabs>
          <w:tab w:val="left" w:pos="900"/>
          <w:tab w:val="right" w:leader="underscore" w:pos="5040"/>
        </w:tabs>
        <w:jc w:val="both"/>
        <w:rPr>
          <w:b/>
          <w:bCs/>
          <w:sz w:val="21"/>
          <w:szCs w:val="21"/>
        </w:rPr>
      </w:pPr>
    </w:p>
    <w:p w14:paraId="1E123DF7" w14:textId="46444472" w:rsidR="00063659" w:rsidRDefault="00063659" w:rsidP="0026326A">
      <w:pPr>
        <w:tabs>
          <w:tab w:val="left" w:pos="900"/>
          <w:tab w:val="right" w:leader="underscore" w:pos="5040"/>
        </w:tabs>
        <w:jc w:val="both"/>
        <w:rPr>
          <w:b/>
          <w:bCs/>
          <w:sz w:val="21"/>
          <w:szCs w:val="21"/>
        </w:rPr>
      </w:pPr>
      <w:r w:rsidRPr="00F46D61">
        <w:rPr>
          <w:b/>
          <w:bCs/>
          <w:sz w:val="21"/>
          <w:szCs w:val="21"/>
        </w:rPr>
        <w:t xml:space="preserve">RE: </w:t>
      </w:r>
      <w:r w:rsidRPr="00F46D61">
        <w:rPr>
          <w:b/>
          <w:bCs/>
          <w:sz w:val="21"/>
          <w:szCs w:val="21"/>
        </w:rPr>
        <w:tab/>
      </w:r>
      <w:r w:rsidR="0026326A">
        <w:rPr>
          <w:b/>
          <w:bCs/>
          <w:sz w:val="21"/>
          <w:szCs w:val="21"/>
        </w:rPr>
        <w:t xml:space="preserve">Festival Marketplace </w:t>
      </w:r>
    </w:p>
    <w:p w14:paraId="4402A31A" w14:textId="3457AEF6" w:rsidR="0026326A" w:rsidRDefault="0026326A" w:rsidP="0026326A">
      <w:pPr>
        <w:tabs>
          <w:tab w:val="left" w:pos="900"/>
          <w:tab w:val="right" w:leader="underscore" w:pos="5040"/>
        </w:tabs>
        <w:jc w:val="both"/>
        <w:rPr>
          <w:b/>
          <w:bCs/>
          <w:sz w:val="21"/>
          <w:szCs w:val="21"/>
        </w:rPr>
      </w:pPr>
      <w:r>
        <w:rPr>
          <w:b/>
          <w:bCs/>
          <w:sz w:val="21"/>
          <w:szCs w:val="21"/>
        </w:rPr>
        <w:tab/>
        <w:t xml:space="preserve">2900 W Sample Road </w:t>
      </w:r>
    </w:p>
    <w:p w14:paraId="22DFE81D" w14:textId="43D13BCA" w:rsidR="0026326A" w:rsidRDefault="0026326A" w:rsidP="0026326A">
      <w:pPr>
        <w:tabs>
          <w:tab w:val="left" w:pos="900"/>
          <w:tab w:val="right" w:leader="underscore" w:pos="5040"/>
        </w:tabs>
        <w:jc w:val="both"/>
        <w:rPr>
          <w:b/>
          <w:bCs/>
          <w:sz w:val="21"/>
          <w:szCs w:val="21"/>
        </w:rPr>
      </w:pPr>
      <w:r>
        <w:rPr>
          <w:b/>
          <w:bCs/>
          <w:sz w:val="21"/>
          <w:szCs w:val="21"/>
        </w:rPr>
        <w:tab/>
        <w:t>Project: 19-12000016</w:t>
      </w:r>
    </w:p>
    <w:p w14:paraId="4CEF9D0F" w14:textId="1F6918C6" w:rsidR="0026326A" w:rsidRDefault="0026326A" w:rsidP="0026326A">
      <w:pPr>
        <w:tabs>
          <w:tab w:val="left" w:pos="900"/>
          <w:tab w:val="right" w:leader="underscore" w:pos="5040"/>
        </w:tabs>
        <w:jc w:val="both"/>
        <w:rPr>
          <w:b/>
          <w:bCs/>
          <w:sz w:val="21"/>
          <w:szCs w:val="21"/>
        </w:rPr>
      </w:pPr>
    </w:p>
    <w:p w14:paraId="1DE832FB" w14:textId="51AC3BAD" w:rsidR="0026326A" w:rsidRDefault="0026326A" w:rsidP="0026326A">
      <w:pPr>
        <w:tabs>
          <w:tab w:val="left" w:pos="900"/>
          <w:tab w:val="right" w:leader="underscore" w:pos="5040"/>
        </w:tabs>
        <w:jc w:val="both"/>
        <w:rPr>
          <w:b/>
          <w:bCs/>
          <w:sz w:val="21"/>
          <w:szCs w:val="21"/>
        </w:rPr>
      </w:pPr>
      <w:r>
        <w:rPr>
          <w:b/>
          <w:bCs/>
          <w:sz w:val="21"/>
          <w:szCs w:val="21"/>
        </w:rPr>
        <w:t>Dear AAC:</w:t>
      </w:r>
    </w:p>
    <w:p w14:paraId="577A37EF" w14:textId="06C0AEBC" w:rsidR="0026326A" w:rsidRDefault="0026326A" w:rsidP="0026326A">
      <w:pPr>
        <w:tabs>
          <w:tab w:val="left" w:pos="900"/>
          <w:tab w:val="right" w:leader="underscore" w:pos="5040"/>
        </w:tabs>
        <w:jc w:val="both"/>
        <w:rPr>
          <w:b/>
          <w:bCs/>
          <w:sz w:val="21"/>
          <w:szCs w:val="21"/>
        </w:rPr>
      </w:pPr>
    </w:p>
    <w:p w14:paraId="28FC0CC8" w14:textId="3E2B2F82" w:rsidR="0026326A" w:rsidRPr="0026326A" w:rsidRDefault="0026326A" w:rsidP="0026326A">
      <w:pPr>
        <w:tabs>
          <w:tab w:val="left" w:pos="900"/>
          <w:tab w:val="right" w:leader="underscore" w:pos="5040"/>
        </w:tabs>
        <w:jc w:val="both"/>
        <w:rPr>
          <w:bCs/>
          <w:sz w:val="21"/>
          <w:szCs w:val="21"/>
        </w:rPr>
      </w:pPr>
      <w:r w:rsidRPr="0026326A">
        <w:rPr>
          <w:bCs/>
          <w:sz w:val="21"/>
          <w:szCs w:val="21"/>
        </w:rPr>
        <w:t>This referenced project requests your consideration for a design deviation of the following code requirement:</w:t>
      </w:r>
    </w:p>
    <w:p w14:paraId="19CA5FFA" w14:textId="03D0B3D2" w:rsidR="0026326A" w:rsidRDefault="0026326A" w:rsidP="0026326A">
      <w:pPr>
        <w:tabs>
          <w:tab w:val="left" w:pos="900"/>
          <w:tab w:val="right" w:leader="underscore" w:pos="5040"/>
        </w:tabs>
        <w:jc w:val="both"/>
        <w:rPr>
          <w:b/>
          <w:bCs/>
          <w:sz w:val="21"/>
          <w:szCs w:val="21"/>
        </w:rPr>
      </w:pPr>
    </w:p>
    <w:p w14:paraId="28169A0A" w14:textId="6ED73103" w:rsidR="0026326A" w:rsidRPr="00A309D4" w:rsidRDefault="000F7140" w:rsidP="0026326A">
      <w:pPr>
        <w:rPr>
          <w:sz w:val="22"/>
          <w:szCs w:val="22"/>
        </w:rPr>
      </w:pPr>
      <w:r w:rsidRPr="00A309D4">
        <w:rPr>
          <w:b/>
          <w:color w:val="000000"/>
          <w:sz w:val="22"/>
          <w:szCs w:val="22"/>
        </w:rPr>
        <w:t>Code Requirement:</w:t>
      </w:r>
      <w:r w:rsidRPr="00A309D4">
        <w:rPr>
          <w:color w:val="000000"/>
          <w:sz w:val="22"/>
          <w:szCs w:val="22"/>
        </w:rPr>
        <w:t xml:space="preserve"> Section 155,5602.</w:t>
      </w:r>
      <w:proofErr w:type="gramStart"/>
      <w:r w:rsidRPr="00A309D4">
        <w:rPr>
          <w:color w:val="000000"/>
          <w:sz w:val="22"/>
          <w:szCs w:val="22"/>
        </w:rPr>
        <w:t>5.d</w:t>
      </w:r>
      <w:proofErr w:type="gramEnd"/>
      <w:r w:rsidRPr="00A309D4">
        <w:rPr>
          <w:color w:val="000000"/>
          <w:sz w:val="22"/>
          <w:szCs w:val="22"/>
        </w:rPr>
        <w:t xml:space="preserve"> - </w:t>
      </w:r>
      <w:r w:rsidR="0026326A" w:rsidRPr="00A309D4">
        <w:rPr>
          <w:color w:val="000000"/>
          <w:sz w:val="22"/>
          <w:szCs w:val="22"/>
        </w:rPr>
        <w:t xml:space="preserve">Outbuildings located in front of other buildings within the same development shall include a consistent level of façade articulation and architectural detail on all sides of the building as well as exterior materials and colors that are compatible with the primary building in the development. </w:t>
      </w:r>
    </w:p>
    <w:p w14:paraId="788F2307" w14:textId="06203EE3" w:rsidR="0026326A" w:rsidRPr="00A309D4" w:rsidRDefault="0026326A" w:rsidP="0026326A">
      <w:pPr>
        <w:tabs>
          <w:tab w:val="left" w:pos="900"/>
          <w:tab w:val="right" w:leader="underscore" w:pos="5040"/>
        </w:tabs>
        <w:jc w:val="both"/>
        <w:rPr>
          <w:b/>
          <w:bCs/>
          <w:sz w:val="22"/>
          <w:szCs w:val="22"/>
        </w:rPr>
      </w:pPr>
    </w:p>
    <w:p w14:paraId="1E19485C" w14:textId="79A94E35" w:rsidR="0026326A" w:rsidRPr="00A309D4" w:rsidRDefault="00A309D4" w:rsidP="0026326A">
      <w:pPr>
        <w:tabs>
          <w:tab w:val="left" w:pos="900"/>
          <w:tab w:val="right" w:leader="underscore" w:pos="5040"/>
        </w:tabs>
        <w:jc w:val="both"/>
        <w:rPr>
          <w:b/>
          <w:bCs/>
          <w:sz w:val="22"/>
          <w:szCs w:val="22"/>
        </w:rPr>
      </w:pPr>
      <w:r w:rsidRPr="00A309D4">
        <w:rPr>
          <w:b/>
          <w:bCs/>
          <w:sz w:val="22"/>
          <w:szCs w:val="22"/>
        </w:rPr>
        <w:t xml:space="preserve">Response: </w:t>
      </w:r>
      <w:r w:rsidR="0026326A" w:rsidRPr="00A309D4">
        <w:rPr>
          <w:bCs/>
          <w:sz w:val="22"/>
          <w:szCs w:val="22"/>
        </w:rPr>
        <w:t>The p</w:t>
      </w:r>
      <w:r w:rsidRPr="00A309D4">
        <w:rPr>
          <w:bCs/>
          <w:sz w:val="22"/>
          <w:szCs w:val="22"/>
        </w:rPr>
        <w:t>roperty contains the existing Festival Flea Market and the proposed two (2) buildings, a Race</w:t>
      </w:r>
      <w:ins w:id="0" w:author="Moore, Samantha" w:date="2020-05-27T09:54:00Z">
        <w:r w:rsidR="00713D6E">
          <w:rPr>
            <w:bCs/>
            <w:sz w:val="22"/>
            <w:szCs w:val="22"/>
          </w:rPr>
          <w:t>T</w:t>
        </w:r>
      </w:ins>
      <w:del w:id="1" w:author="Moore, Samantha" w:date="2020-05-27T09:54:00Z">
        <w:r w:rsidRPr="00A309D4" w:rsidDel="00713D6E">
          <w:rPr>
            <w:bCs/>
            <w:sz w:val="22"/>
            <w:szCs w:val="22"/>
          </w:rPr>
          <w:delText>t</w:delText>
        </w:r>
      </w:del>
      <w:r w:rsidRPr="00A309D4">
        <w:rPr>
          <w:bCs/>
          <w:sz w:val="22"/>
          <w:szCs w:val="22"/>
        </w:rPr>
        <w:t>rac fuel station and convenience store along with a retail/restaurant building.</w:t>
      </w:r>
      <w:ins w:id="2" w:author="Moore, Samantha" w:date="2020-05-27T09:55:00Z">
        <w:r w:rsidR="00713D6E">
          <w:rPr>
            <w:bCs/>
            <w:sz w:val="22"/>
            <w:szCs w:val="22"/>
          </w:rPr>
          <w:t xml:space="preserve">  The Supplemental Criteria of the Architectural Appearance Committee requires that </w:t>
        </w:r>
        <w:del w:id="3" w:author="Chris Collins" w:date="2020-05-28T13:10:00Z">
          <w:r w:rsidR="00713D6E" w:rsidDel="00061716">
            <w:rPr>
              <w:bCs/>
              <w:sz w:val="22"/>
              <w:szCs w:val="22"/>
            </w:rPr>
            <w:delText xml:space="preserve"> </w:delText>
          </w:r>
        </w:del>
        <w:r w:rsidR="00713D6E">
          <w:rPr>
            <w:bCs/>
            <w:sz w:val="22"/>
            <w:szCs w:val="22"/>
          </w:rPr>
          <w:t>a vernacular or superior design alternative be met for each desi</w:t>
        </w:r>
      </w:ins>
      <w:ins w:id="4" w:author="Moore, Samantha" w:date="2020-05-27T09:56:00Z">
        <w:r w:rsidR="00713D6E">
          <w:rPr>
            <w:bCs/>
            <w:sz w:val="22"/>
            <w:szCs w:val="22"/>
          </w:rPr>
          <w:t xml:space="preserve">gn deviation.  Criteria No. 1 states: The proposed feature(s) or elements(s) contributes to the overall design and helps the project achieve excellence by creating a project of </w:t>
        </w:r>
        <w:del w:id="5" w:author="Chris Collins" w:date="2020-05-28T13:10:00Z">
          <w:r w:rsidR="00713D6E" w:rsidDel="00061716">
            <w:rPr>
              <w:bCs/>
              <w:sz w:val="22"/>
              <w:szCs w:val="22"/>
            </w:rPr>
            <w:delText>distrinction</w:delText>
          </w:r>
        </w:del>
      </w:ins>
      <w:ins w:id="6" w:author="Chris Collins" w:date="2020-05-28T13:10:00Z">
        <w:r w:rsidR="00061716">
          <w:rPr>
            <w:bCs/>
            <w:sz w:val="22"/>
            <w:szCs w:val="22"/>
          </w:rPr>
          <w:t>distinction</w:t>
        </w:r>
      </w:ins>
      <w:ins w:id="7" w:author="Moore, Samantha" w:date="2020-05-27T09:56:00Z">
        <w:r w:rsidR="00713D6E">
          <w:rPr>
            <w:bCs/>
            <w:sz w:val="22"/>
            <w:szCs w:val="22"/>
          </w:rPr>
          <w:t xml:space="preserve"> and thus exceeds the </w:t>
        </w:r>
      </w:ins>
      <w:ins w:id="8" w:author="Moore, Samantha" w:date="2020-05-27T09:57:00Z">
        <w:r w:rsidR="00713D6E">
          <w:rPr>
            <w:bCs/>
            <w:sz w:val="22"/>
            <w:szCs w:val="22"/>
          </w:rPr>
          <w:t xml:space="preserve">deviation from the code requirement in terms of aesthetic quality. </w:t>
        </w:r>
      </w:ins>
      <w:r w:rsidRPr="00A309D4">
        <w:rPr>
          <w:bCs/>
          <w:sz w:val="22"/>
          <w:szCs w:val="22"/>
        </w:rPr>
        <w:t xml:space="preserve">  The Festival </w:t>
      </w:r>
      <w:r>
        <w:rPr>
          <w:bCs/>
          <w:sz w:val="22"/>
          <w:szCs w:val="22"/>
        </w:rPr>
        <w:t>F</w:t>
      </w:r>
      <w:r w:rsidRPr="00A309D4">
        <w:rPr>
          <w:bCs/>
          <w:sz w:val="22"/>
          <w:szCs w:val="22"/>
        </w:rPr>
        <w:t>lea Market building is a non-descript architecture design</w:t>
      </w:r>
      <w:ins w:id="9" w:author="Moore, Samantha" w:date="2020-05-27T10:00:00Z">
        <w:r w:rsidR="00713D6E">
          <w:rPr>
            <w:bCs/>
            <w:sz w:val="22"/>
            <w:szCs w:val="22"/>
          </w:rPr>
          <w:t xml:space="preserve"> that ha</w:t>
        </w:r>
        <w:bookmarkStart w:id="10" w:name="_GoBack"/>
        <w:bookmarkEnd w:id="10"/>
        <w:r w:rsidR="00713D6E">
          <w:rPr>
            <w:bCs/>
            <w:sz w:val="22"/>
            <w:szCs w:val="22"/>
          </w:rPr>
          <w:t>s aged and is no longer a desirable architectural model for which to base new construction upon</w:t>
        </w:r>
      </w:ins>
      <w:r w:rsidRPr="00A309D4">
        <w:rPr>
          <w:bCs/>
          <w:sz w:val="22"/>
          <w:szCs w:val="22"/>
        </w:rPr>
        <w:t>.  Our intention is for the two (2) proposed buildings within the development to create a new design standard for the property consisting of contemporary design that is harmonious with each other.</w:t>
      </w:r>
      <w:ins w:id="11" w:author="Moore, Samantha" w:date="2020-05-27T11:01:00Z">
        <w:r w:rsidR="00F74121">
          <w:rPr>
            <w:bCs/>
            <w:sz w:val="22"/>
            <w:szCs w:val="22"/>
          </w:rPr>
          <w:t xml:space="preserve">  This includes high quality materials and complementary colors and styles between the developments.</w:t>
        </w:r>
      </w:ins>
      <w:r w:rsidRPr="00A309D4">
        <w:rPr>
          <w:bCs/>
          <w:sz w:val="22"/>
          <w:szCs w:val="22"/>
        </w:rPr>
        <w:t xml:space="preserve"> Please see proposed elevations for the two (2) new buildings within the property.</w:t>
      </w:r>
      <w:r w:rsidRPr="00A309D4">
        <w:rPr>
          <w:b/>
          <w:bCs/>
          <w:sz w:val="22"/>
          <w:szCs w:val="22"/>
        </w:rPr>
        <w:t xml:space="preserve"> </w:t>
      </w:r>
    </w:p>
    <w:p w14:paraId="33034218" w14:textId="77777777" w:rsidR="000878DC" w:rsidRDefault="000878DC" w:rsidP="00FC102F">
      <w:pPr>
        <w:tabs>
          <w:tab w:val="left" w:pos="900"/>
          <w:tab w:val="right" w:leader="underscore" w:pos="5040"/>
        </w:tabs>
        <w:jc w:val="both"/>
        <w:rPr>
          <w:sz w:val="22"/>
          <w:szCs w:val="22"/>
        </w:rPr>
      </w:pPr>
    </w:p>
    <w:p w14:paraId="024E531E" w14:textId="77777777" w:rsidR="00063659" w:rsidRPr="00F46D61" w:rsidRDefault="00063659" w:rsidP="00063659">
      <w:pPr>
        <w:tabs>
          <w:tab w:val="left" w:pos="900"/>
          <w:tab w:val="right" w:leader="underscore" w:pos="5040"/>
        </w:tabs>
        <w:jc w:val="both"/>
        <w:rPr>
          <w:rFonts w:cstheme="minorHAnsi"/>
          <w:sz w:val="21"/>
          <w:szCs w:val="21"/>
        </w:rPr>
      </w:pPr>
      <w:r w:rsidRPr="00F46D61">
        <w:rPr>
          <w:rFonts w:cstheme="minorHAnsi"/>
          <w:sz w:val="21"/>
          <w:szCs w:val="21"/>
        </w:rPr>
        <w:t>Please feel free to contact me at 321-217-6247 if you have any questions.</w:t>
      </w:r>
    </w:p>
    <w:p w14:paraId="11D74A3E" w14:textId="77777777" w:rsidR="00063659" w:rsidRPr="00F46D61" w:rsidRDefault="00063659" w:rsidP="00063659">
      <w:pPr>
        <w:tabs>
          <w:tab w:val="left" w:pos="900"/>
          <w:tab w:val="right" w:leader="underscore" w:pos="5040"/>
        </w:tabs>
        <w:jc w:val="both"/>
        <w:rPr>
          <w:rFonts w:cstheme="minorHAnsi"/>
          <w:sz w:val="21"/>
          <w:szCs w:val="21"/>
        </w:rPr>
      </w:pPr>
    </w:p>
    <w:p w14:paraId="0B47E3AD" w14:textId="04BDC24E" w:rsidR="00063659" w:rsidRDefault="00063659" w:rsidP="00063659">
      <w:pPr>
        <w:tabs>
          <w:tab w:val="left" w:pos="900"/>
          <w:tab w:val="right" w:leader="underscore" w:pos="5040"/>
        </w:tabs>
        <w:jc w:val="both"/>
        <w:rPr>
          <w:rFonts w:cstheme="minorHAnsi"/>
          <w:sz w:val="21"/>
          <w:szCs w:val="21"/>
        </w:rPr>
      </w:pPr>
      <w:r w:rsidRPr="00F46D61">
        <w:rPr>
          <w:rFonts w:cstheme="minorHAnsi"/>
          <w:sz w:val="21"/>
          <w:szCs w:val="21"/>
        </w:rPr>
        <w:t>Thank you,</w:t>
      </w:r>
    </w:p>
    <w:p w14:paraId="7ED3E4A0" w14:textId="77777777" w:rsidR="00A309D4" w:rsidRPr="00F46D61" w:rsidRDefault="00A309D4" w:rsidP="00063659">
      <w:pPr>
        <w:tabs>
          <w:tab w:val="left" w:pos="900"/>
          <w:tab w:val="right" w:leader="underscore" w:pos="5040"/>
        </w:tabs>
        <w:jc w:val="both"/>
        <w:rPr>
          <w:rFonts w:cstheme="minorHAnsi"/>
          <w:sz w:val="21"/>
          <w:szCs w:val="21"/>
        </w:rPr>
      </w:pPr>
    </w:p>
    <w:p w14:paraId="5FF62256" w14:textId="4BF69D2F" w:rsidR="00063659" w:rsidRPr="00F46D61" w:rsidRDefault="00063659" w:rsidP="00063659">
      <w:pPr>
        <w:tabs>
          <w:tab w:val="left" w:pos="900"/>
          <w:tab w:val="right" w:leader="underscore" w:pos="5040"/>
        </w:tabs>
        <w:jc w:val="both"/>
        <w:rPr>
          <w:rFonts w:cstheme="minorHAnsi"/>
          <w:sz w:val="21"/>
          <w:szCs w:val="21"/>
        </w:rPr>
      </w:pPr>
      <w:r w:rsidRPr="00F46D61">
        <w:rPr>
          <w:rFonts w:cstheme="minorHAnsi"/>
          <w:noProof/>
          <w:sz w:val="21"/>
          <w:szCs w:val="21"/>
        </w:rPr>
        <w:drawing>
          <wp:anchor distT="0" distB="0" distL="114300" distR="114300" simplePos="0" relativeHeight="251658240" behindDoc="1" locked="0" layoutInCell="1" allowOverlap="1" wp14:anchorId="54F03F33" wp14:editId="37AFB1C1">
            <wp:simplePos x="0" y="0"/>
            <wp:positionH relativeFrom="column">
              <wp:posOffset>-50165</wp:posOffset>
            </wp:positionH>
            <wp:positionV relativeFrom="paragraph">
              <wp:posOffset>41275</wp:posOffset>
            </wp:positionV>
            <wp:extent cx="1092200" cy="34989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hris e-signatur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92200" cy="349895"/>
                    </a:xfrm>
                    <a:prstGeom prst="rect">
                      <a:avLst/>
                    </a:prstGeom>
                  </pic:spPr>
                </pic:pic>
              </a:graphicData>
            </a:graphic>
            <wp14:sizeRelH relativeFrom="margin">
              <wp14:pctWidth>0</wp14:pctWidth>
            </wp14:sizeRelH>
            <wp14:sizeRelV relativeFrom="margin">
              <wp14:pctHeight>0</wp14:pctHeight>
            </wp14:sizeRelV>
          </wp:anchor>
        </w:drawing>
      </w:r>
    </w:p>
    <w:p w14:paraId="009029D1" w14:textId="608AE817" w:rsidR="00063659" w:rsidRPr="00F46D61" w:rsidRDefault="00063659" w:rsidP="00063659">
      <w:pPr>
        <w:tabs>
          <w:tab w:val="left" w:pos="900"/>
          <w:tab w:val="right" w:leader="underscore" w:pos="5040"/>
        </w:tabs>
        <w:jc w:val="both"/>
        <w:rPr>
          <w:rFonts w:cstheme="minorHAnsi"/>
          <w:sz w:val="21"/>
          <w:szCs w:val="21"/>
        </w:rPr>
      </w:pPr>
    </w:p>
    <w:p w14:paraId="7A6F9607" w14:textId="21F6DA78" w:rsidR="00063659" w:rsidRDefault="00063659" w:rsidP="00063659">
      <w:pPr>
        <w:tabs>
          <w:tab w:val="left" w:pos="900"/>
          <w:tab w:val="right" w:leader="underscore" w:pos="5040"/>
        </w:tabs>
        <w:jc w:val="both"/>
        <w:rPr>
          <w:rFonts w:cstheme="minorHAnsi"/>
          <w:sz w:val="21"/>
          <w:szCs w:val="21"/>
        </w:rPr>
      </w:pPr>
    </w:p>
    <w:p w14:paraId="1627E951" w14:textId="77777777" w:rsidR="00A309D4" w:rsidRPr="00F46D61" w:rsidRDefault="00A309D4" w:rsidP="00063659">
      <w:pPr>
        <w:tabs>
          <w:tab w:val="left" w:pos="900"/>
          <w:tab w:val="right" w:leader="underscore" w:pos="5040"/>
        </w:tabs>
        <w:jc w:val="both"/>
        <w:rPr>
          <w:rFonts w:cstheme="minorHAnsi"/>
          <w:sz w:val="21"/>
          <w:szCs w:val="21"/>
        </w:rPr>
      </w:pPr>
    </w:p>
    <w:p w14:paraId="25DB752B" w14:textId="0B0921CB" w:rsidR="00063659" w:rsidRPr="00F46D61" w:rsidRDefault="00063659" w:rsidP="00063659">
      <w:pPr>
        <w:tabs>
          <w:tab w:val="left" w:pos="900"/>
          <w:tab w:val="right" w:leader="underscore" w:pos="5040"/>
        </w:tabs>
        <w:jc w:val="both"/>
        <w:rPr>
          <w:rFonts w:cstheme="minorHAnsi"/>
          <w:sz w:val="21"/>
          <w:szCs w:val="21"/>
        </w:rPr>
      </w:pPr>
      <w:r w:rsidRPr="00F46D61">
        <w:rPr>
          <w:rFonts w:cstheme="minorHAnsi"/>
          <w:sz w:val="21"/>
          <w:szCs w:val="21"/>
        </w:rPr>
        <w:t xml:space="preserve">Christopher </w:t>
      </w:r>
      <w:r>
        <w:rPr>
          <w:rFonts w:cstheme="minorHAnsi"/>
          <w:sz w:val="21"/>
          <w:szCs w:val="21"/>
        </w:rPr>
        <w:t>C</w:t>
      </w:r>
      <w:r w:rsidRPr="00F46D61">
        <w:rPr>
          <w:rFonts w:cstheme="minorHAnsi"/>
          <w:sz w:val="21"/>
          <w:szCs w:val="21"/>
        </w:rPr>
        <w:t xml:space="preserve">ollins, </w:t>
      </w:r>
      <w:r>
        <w:rPr>
          <w:rFonts w:cstheme="minorHAnsi"/>
          <w:sz w:val="21"/>
          <w:szCs w:val="21"/>
        </w:rPr>
        <w:t>P.E</w:t>
      </w:r>
      <w:r w:rsidRPr="00F46D61">
        <w:rPr>
          <w:rFonts w:cstheme="minorHAnsi"/>
          <w:sz w:val="21"/>
          <w:szCs w:val="21"/>
        </w:rPr>
        <w:t xml:space="preserve">.  </w:t>
      </w:r>
    </w:p>
    <w:p w14:paraId="6F2AB860" w14:textId="77777777" w:rsidR="00063659" w:rsidRPr="00F46D61" w:rsidRDefault="00063659" w:rsidP="00063659">
      <w:pPr>
        <w:tabs>
          <w:tab w:val="left" w:pos="900"/>
          <w:tab w:val="right" w:leader="underscore" w:pos="5040"/>
        </w:tabs>
        <w:jc w:val="both"/>
        <w:rPr>
          <w:rFonts w:cstheme="minorHAnsi"/>
          <w:sz w:val="21"/>
          <w:szCs w:val="21"/>
        </w:rPr>
      </w:pPr>
      <w:r w:rsidRPr="00F46D61">
        <w:rPr>
          <w:rFonts w:cstheme="minorHAnsi"/>
          <w:sz w:val="21"/>
          <w:szCs w:val="21"/>
        </w:rPr>
        <w:t xml:space="preserve">President </w:t>
      </w:r>
    </w:p>
    <w:p w14:paraId="51595428" w14:textId="59A3F72D" w:rsidR="00C52A77" w:rsidRPr="00E85D26" w:rsidRDefault="00C52A77" w:rsidP="00063659">
      <w:pPr>
        <w:tabs>
          <w:tab w:val="left" w:pos="900"/>
          <w:tab w:val="right" w:leader="underscore" w:pos="5040"/>
        </w:tabs>
        <w:jc w:val="both"/>
        <w:rPr>
          <w:sz w:val="22"/>
          <w:szCs w:val="22"/>
        </w:rPr>
      </w:pPr>
    </w:p>
    <w:sectPr w:rsidR="00C52A77" w:rsidRPr="00E85D26" w:rsidSect="005D7E85">
      <w:headerReference w:type="default" r:id="rId8"/>
      <w:footerReference w:type="default" r:id="rId9"/>
      <w:pgSz w:w="12240" w:h="15840" w:code="1"/>
      <w:pgMar w:top="1440" w:right="1440" w:bottom="1440" w:left="1440" w:header="187" w:footer="2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F6BD9" w14:textId="77777777" w:rsidR="003D1493" w:rsidRDefault="003D1493">
      <w:r>
        <w:separator/>
      </w:r>
    </w:p>
  </w:endnote>
  <w:endnote w:type="continuationSeparator" w:id="0">
    <w:p w14:paraId="36F43B86" w14:textId="77777777" w:rsidR="003D1493" w:rsidRDefault="003D1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Optimum">
    <w:altName w:val="Optimum"/>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5A222" w14:textId="77777777" w:rsidR="009B4B78" w:rsidRDefault="00423F56">
    <w:pPr>
      <w:pStyle w:val="Foote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6CAFC2" w14:textId="77777777" w:rsidR="003D1493" w:rsidRDefault="003D1493">
      <w:r>
        <w:separator/>
      </w:r>
    </w:p>
  </w:footnote>
  <w:footnote w:type="continuationSeparator" w:id="0">
    <w:p w14:paraId="071B63AF" w14:textId="77777777" w:rsidR="003D1493" w:rsidRDefault="003D1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539294" w14:textId="77777777" w:rsidR="00063659" w:rsidRDefault="00063659" w:rsidP="00063659">
    <w:pPr>
      <w:pStyle w:val="Header"/>
      <w:jc w:val="right"/>
    </w:pPr>
    <w:r>
      <w:rPr>
        <w:rFonts w:ascii="Calibri" w:hAnsi="Calibri" w:cs="Arial"/>
        <w:b/>
        <w:noProof/>
      </w:rPr>
      <w:drawing>
        <wp:inline distT="0" distB="0" distL="0" distR="0" wp14:anchorId="309039E5" wp14:editId="2809CC7A">
          <wp:extent cx="696851" cy="702860"/>
          <wp:effectExtent l="0" t="0" r="8255" b="2540"/>
          <wp:docPr id="2" name="Picture 2" descr="URBN10ai"/>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URBN10ai"/>
                  <pic:cNvPicPr>
                    <a:picLocks/>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1869" cy="728094"/>
                  </a:xfrm>
                  <a:prstGeom prst="rect">
                    <a:avLst/>
                  </a:prstGeom>
                  <a:noFill/>
                  <a:ln>
                    <a:noFill/>
                  </a:ln>
                </pic:spPr>
              </pic:pic>
            </a:graphicData>
          </a:graphic>
        </wp:inline>
      </w:drawing>
    </w:r>
  </w:p>
  <w:p w14:paraId="7C2AEE89" w14:textId="77777777" w:rsidR="00063659" w:rsidRPr="00BC64E1" w:rsidRDefault="00063659" w:rsidP="00063659">
    <w:pPr>
      <w:pStyle w:val="Header"/>
      <w:jc w:val="right"/>
      <w:rPr>
        <w:sz w:val="18"/>
        <w:szCs w:val="18"/>
      </w:rPr>
    </w:pPr>
    <w:r w:rsidRPr="00BC64E1">
      <w:rPr>
        <w:sz w:val="18"/>
        <w:szCs w:val="18"/>
      </w:rPr>
      <w:t>URBN Design</w:t>
    </w:r>
  </w:p>
  <w:p w14:paraId="160DF582" w14:textId="77777777" w:rsidR="00063659" w:rsidRPr="00BC64E1" w:rsidRDefault="00063659" w:rsidP="00063659">
    <w:pPr>
      <w:pStyle w:val="Header"/>
      <w:jc w:val="right"/>
      <w:rPr>
        <w:sz w:val="16"/>
        <w:szCs w:val="16"/>
      </w:rPr>
    </w:pPr>
    <w:r w:rsidRPr="00BC64E1">
      <w:rPr>
        <w:sz w:val="16"/>
        <w:szCs w:val="16"/>
      </w:rPr>
      <w:t>696 N.E. 125</w:t>
    </w:r>
    <w:r w:rsidRPr="00BC64E1">
      <w:rPr>
        <w:sz w:val="16"/>
        <w:szCs w:val="16"/>
        <w:vertAlign w:val="superscript"/>
      </w:rPr>
      <w:t>th</w:t>
    </w:r>
    <w:r w:rsidRPr="00BC64E1">
      <w:rPr>
        <w:sz w:val="16"/>
        <w:szCs w:val="16"/>
      </w:rPr>
      <w:t xml:space="preserve"> Street │North Miami, FL 33161</w:t>
    </w:r>
  </w:p>
  <w:p w14:paraId="5C64CE51" w14:textId="77777777" w:rsidR="00BC0187" w:rsidRDefault="00BC0187" w:rsidP="006C5664">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4C37"/>
    <w:multiLevelType w:val="hybridMultilevel"/>
    <w:tmpl w:val="44143E7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701F42"/>
    <w:multiLevelType w:val="multilevel"/>
    <w:tmpl w:val="D034EA60"/>
    <w:lvl w:ilvl="0">
      <w:start w:val="3"/>
      <w:numFmt w:val="decimal"/>
      <w:lvlText w:val="%1.0"/>
      <w:lvlJc w:val="left"/>
      <w:pPr>
        <w:tabs>
          <w:tab w:val="num" w:pos="1392"/>
        </w:tabs>
        <w:ind w:left="1392" w:hanging="1032"/>
      </w:pPr>
      <w:rPr>
        <w:rFonts w:hint="default"/>
      </w:rPr>
    </w:lvl>
    <w:lvl w:ilvl="1">
      <w:start w:val="1"/>
      <w:numFmt w:val="decimal"/>
      <w:lvlText w:val="%1.%2"/>
      <w:lvlJc w:val="left"/>
      <w:pPr>
        <w:tabs>
          <w:tab w:val="num" w:pos="2112"/>
        </w:tabs>
        <w:ind w:left="2112" w:hanging="1032"/>
      </w:pPr>
      <w:rPr>
        <w:rFonts w:hint="default"/>
      </w:rPr>
    </w:lvl>
    <w:lvl w:ilvl="2">
      <w:start w:val="1"/>
      <w:numFmt w:val="decimal"/>
      <w:lvlText w:val="%1.%2.%3"/>
      <w:lvlJc w:val="left"/>
      <w:pPr>
        <w:tabs>
          <w:tab w:val="num" w:pos="2832"/>
        </w:tabs>
        <w:ind w:left="2832" w:hanging="1032"/>
      </w:pPr>
      <w:rPr>
        <w:rFonts w:hint="default"/>
      </w:rPr>
    </w:lvl>
    <w:lvl w:ilvl="3">
      <w:start w:val="1"/>
      <w:numFmt w:val="decimal"/>
      <w:lvlText w:val="%1.%2.%3.%4"/>
      <w:lvlJc w:val="left"/>
      <w:pPr>
        <w:tabs>
          <w:tab w:val="num" w:pos="3552"/>
        </w:tabs>
        <w:ind w:left="3552" w:hanging="1032"/>
      </w:pPr>
      <w:rPr>
        <w:rFonts w:hint="default"/>
      </w:rPr>
    </w:lvl>
    <w:lvl w:ilvl="4">
      <w:start w:val="1"/>
      <w:numFmt w:val="decimal"/>
      <w:lvlText w:val="%1.%2.%3.%4.%5"/>
      <w:lvlJc w:val="left"/>
      <w:pPr>
        <w:tabs>
          <w:tab w:val="num" w:pos="4320"/>
        </w:tabs>
        <w:ind w:left="4320" w:hanging="1080"/>
      </w:pPr>
      <w:rPr>
        <w:rFonts w:hint="default"/>
      </w:rPr>
    </w:lvl>
    <w:lvl w:ilvl="5">
      <w:start w:val="1"/>
      <w:numFmt w:val="decimal"/>
      <w:lvlText w:val="%1.%2.%3.%4.%5.%6"/>
      <w:lvlJc w:val="left"/>
      <w:pPr>
        <w:tabs>
          <w:tab w:val="num" w:pos="5040"/>
        </w:tabs>
        <w:ind w:left="5040" w:hanging="108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6840"/>
        </w:tabs>
        <w:ind w:left="6840"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2" w15:restartNumberingAfterBreak="0">
    <w:nsid w:val="077C455D"/>
    <w:multiLevelType w:val="hybridMultilevel"/>
    <w:tmpl w:val="7F7A112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A5479B"/>
    <w:multiLevelType w:val="hybridMultilevel"/>
    <w:tmpl w:val="A9B03C08"/>
    <w:lvl w:ilvl="0" w:tplc="2276717C">
      <w:start w:val="1"/>
      <w:numFmt w:val="lowerLetter"/>
      <w:lvlText w:val="%1)"/>
      <w:lvlJc w:val="left"/>
      <w:pPr>
        <w:tabs>
          <w:tab w:val="num" w:pos="2505"/>
        </w:tabs>
        <w:ind w:left="2505" w:hanging="360"/>
      </w:pPr>
      <w:rPr>
        <w:rFonts w:hint="default"/>
        <w:caps/>
      </w:rPr>
    </w:lvl>
    <w:lvl w:ilvl="1" w:tplc="04090019" w:tentative="1">
      <w:start w:val="1"/>
      <w:numFmt w:val="lowerLetter"/>
      <w:lvlText w:val="%2."/>
      <w:lvlJc w:val="left"/>
      <w:pPr>
        <w:tabs>
          <w:tab w:val="num" w:pos="2505"/>
        </w:tabs>
        <w:ind w:left="2505" w:hanging="360"/>
      </w:p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abstractNum w:abstractNumId="4" w15:restartNumberingAfterBreak="0">
    <w:nsid w:val="09EA7BF1"/>
    <w:multiLevelType w:val="hybridMultilevel"/>
    <w:tmpl w:val="65A039DC"/>
    <w:lvl w:ilvl="0" w:tplc="0EDA076A">
      <w:start w:val="1"/>
      <w:numFmt w:val="decimal"/>
      <w:lvlText w:val="%1."/>
      <w:lvlJc w:val="left"/>
      <w:pPr>
        <w:ind w:left="720" w:hanging="360"/>
      </w:pPr>
      <w:rPr>
        <w:rFonts w:ascii="Calibri" w:eastAsia="Times New Roman" w:hAnsi="Calibri"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76D9A"/>
    <w:multiLevelType w:val="hybridMultilevel"/>
    <w:tmpl w:val="1B7E0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F83F80"/>
    <w:multiLevelType w:val="hybridMultilevel"/>
    <w:tmpl w:val="6F684C4A"/>
    <w:lvl w:ilvl="0" w:tplc="218AF2F0">
      <w:start w:val="2"/>
      <w:numFmt w:val="upperLetter"/>
      <w:lvlText w:val="%1."/>
      <w:lvlJc w:val="left"/>
      <w:pPr>
        <w:tabs>
          <w:tab w:val="num" w:pos="1260"/>
        </w:tabs>
        <w:ind w:left="1260" w:hanging="12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A60F56"/>
    <w:multiLevelType w:val="multilevel"/>
    <w:tmpl w:val="6F6024C0"/>
    <w:lvl w:ilvl="0">
      <w:start w:val="1"/>
      <w:numFmt w:val="decimal"/>
      <w:lvlText w:val="%1.0"/>
      <w:lvlJc w:val="left"/>
      <w:pPr>
        <w:ind w:left="1350" w:hanging="990"/>
      </w:pPr>
      <w:rPr>
        <w:rFonts w:hint="default"/>
      </w:rPr>
    </w:lvl>
    <w:lvl w:ilvl="1">
      <w:start w:val="1"/>
      <w:numFmt w:val="decimal"/>
      <w:lvlText w:val="%1.%2"/>
      <w:lvlJc w:val="left"/>
      <w:pPr>
        <w:ind w:left="2070" w:hanging="990"/>
      </w:pPr>
      <w:rPr>
        <w:rFonts w:hint="default"/>
      </w:rPr>
    </w:lvl>
    <w:lvl w:ilvl="2">
      <w:start w:val="1"/>
      <w:numFmt w:val="decimal"/>
      <w:lvlText w:val="%1.%2.%3"/>
      <w:lvlJc w:val="left"/>
      <w:pPr>
        <w:ind w:left="2790" w:hanging="990"/>
      </w:pPr>
      <w:rPr>
        <w:rFonts w:hint="default"/>
      </w:rPr>
    </w:lvl>
    <w:lvl w:ilvl="3">
      <w:start w:val="1"/>
      <w:numFmt w:val="decimal"/>
      <w:lvlText w:val="%1.%2.%3.%4"/>
      <w:lvlJc w:val="left"/>
      <w:pPr>
        <w:ind w:left="3510" w:hanging="99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8" w15:restartNumberingAfterBreak="0">
    <w:nsid w:val="12B725F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6D52B84"/>
    <w:multiLevelType w:val="multilevel"/>
    <w:tmpl w:val="BB149D5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C414B1"/>
    <w:multiLevelType w:val="hybridMultilevel"/>
    <w:tmpl w:val="82B49CA8"/>
    <w:lvl w:ilvl="0" w:tplc="10F608F6">
      <w:start w:val="9"/>
      <w:numFmt w:val="upperLetter"/>
      <w:lvlText w:val="%1."/>
      <w:lvlJc w:val="left"/>
      <w:pPr>
        <w:tabs>
          <w:tab w:val="num" w:pos="3075"/>
        </w:tabs>
        <w:ind w:left="3075"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1282B7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38E4278"/>
    <w:multiLevelType w:val="hybridMultilevel"/>
    <w:tmpl w:val="CB727D8E"/>
    <w:lvl w:ilvl="0" w:tplc="CE3C83B8">
      <w:start w:val="1"/>
      <w:numFmt w:val="lowerLetter"/>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2D4B6429"/>
    <w:multiLevelType w:val="hybridMultilevel"/>
    <w:tmpl w:val="77DEE5F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0D46811"/>
    <w:multiLevelType w:val="hybridMultilevel"/>
    <w:tmpl w:val="614E7260"/>
    <w:lvl w:ilvl="0" w:tplc="04090009">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5" w15:restartNumberingAfterBreak="0">
    <w:nsid w:val="32983474"/>
    <w:multiLevelType w:val="hybridMultilevel"/>
    <w:tmpl w:val="1402EA5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C560D8"/>
    <w:multiLevelType w:val="singleLevel"/>
    <w:tmpl w:val="3F1EDDB8"/>
    <w:lvl w:ilvl="0">
      <w:start w:val="1"/>
      <w:numFmt w:val="upperRoman"/>
      <w:pStyle w:val="Heading1"/>
      <w:lvlText w:val="%1."/>
      <w:lvlJc w:val="left"/>
      <w:pPr>
        <w:tabs>
          <w:tab w:val="num" w:pos="720"/>
        </w:tabs>
        <w:ind w:left="720" w:hanging="720"/>
      </w:pPr>
    </w:lvl>
  </w:abstractNum>
  <w:abstractNum w:abstractNumId="17" w15:restartNumberingAfterBreak="0">
    <w:nsid w:val="33DD5622"/>
    <w:multiLevelType w:val="hybridMultilevel"/>
    <w:tmpl w:val="34F4C506"/>
    <w:lvl w:ilvl="0" w:tplc="2BB07030">
      <w:start w:val="4"/>
      <w:numFmt w:val="upperLetter"/>
      <w:lvlText w:val="%1."/>
      <w:lvlJc w:val="left"/>
      <w:pPr>
        <w:tabs>
          <w:tab w:val="num" w:pos="1080"/>
        </w:tabs>
        <w:ind w:left="1080" w:hanging="720"/>
      </w:pPr>
      <w:rPr>
        <w:rFonts w:hint="default"/>
        <w:b/>
      </w:rPr>
    </w:lvl>
    <w:lvl w:ilvl="1" w:tplc="0409000B">
      <w:start w:val="1"/>
      <w:numFmt w:val="bullet"/>
      <w:lvlText w:val=""/>
      <w:lvlJc w:val="left"/>
      <w:pPr>
        <w:tabs>
          <w:tab w:val="num" w:pos="1440"/>
        </w:tabs>
        <w:ind w:left="1440" w:hanging="360"/>
      </w:pPr>
      <w:rPr>
        <w:rFonts w:ascii="Wingdings" w:hAnsi="Wingdings" w:hint="default"/>
      </w:rPr>
    </w:lvl>
    <w:lvl w:ilvl="2" w:tplc="9244DF88">
      <w:start w:val="1"/>
      <w:numFmt w:val="decimal"/>
      <w:lvlText w:val="%3"/>
      <w:lvlJc w:val="left"/>
      <w:pPr>
        <w:tabs>
          <w:tab w:val="num" w:pos="2460"/>
        </w:tabs>
        <w:ind w:left="2460" w:hanging="480"/>
      </w:pPr>
      <w:rPr>
        <w:rFonts w:hint="default"/>
        <w:b/>
      </w:rPr>
    </w:lvl>
    <w:lvl w:ilvl="3" w:tplc="FB68574A">
      <w:start w:val="1"/>
      <w:numFmt w:val="decimal"/>
      <w:lvlText w:val="%4"/>
      <w:lvlJc w:val="left"/>
      <w:pPr>
        <w:tabs>
          <w:tab w:val="num" w:pos="2880"/>
        </w:tabs>
        <w:ind w:left="2880" w:hanging="360"/>
      </w:pPr>
      <w:rPr>
        <w:rFonts w:hint="default"/>
        <w:b/>
      </w:rPr>
    </w:lvl>
    <w:lvl w:ilvl="4" w:tplc="CB96B21A">
      <w:start w:val="1"/>
      <w:numFmt w:val="none"/>
      <w:lvlText w:val="1.0"/>
      <w:lvlJc w:val="left"/>
      <w:pPr>
        <w:tabs>
          <w:tab w:val="num" w:pos="3600"/>
        </w:tabs>
        <w:ind w:left="1152" w:hanging="432"/>
      </w:pPr>
      <w:rPr>
        <w:rFonts w:ascii="Times New Roman" w:eastAsia="Times New Roman" w:hAnsi="Times New Roman" w:cs="Times New Roman" w:hint="default"/>
        <w:u w:val="none"/>
      </w:rPr>
    </w:lvl>
    <w:lvl w:ilvl="5" w:tplc="51AA6F6E">
      <w:start w:val="1"/>
      <w:numFmt w:val="decimal"/>
      <w:lvlText w:val="%6"/>
      <w:lvlJc w:val="left"/>
      <w:pPr>
        <w:tabs>
          <w:tab w:val="num" w:pos="4500"/>
        </w:tabs>
        <w:ind w:left="4500" w:hanging="360"/>
      </w:pPr>
      <w:rPr>
        <w:rFonts w:hint="default"/>
        <w:u w:val="none"/>
      </w:rPr>
    </w:lvl>
    <w:lvl w:ilvl="6" w:tplc="E65A9826">
      <w:start w:val="1"/>
      <w:numFmt w:val="decimal"/>
      <w:lvlText w:val="%7"/>
      <w:lvlJc w:val="left"/>
      <w:pPr>
        <w:tabs>
          <w:tab w:val="num" w:pos="5040"/>
        </w:tabs>
        <w:ind w:left="5040" w:hanging="360"/>
      </w:pPr>
      <w:rPr>
        <w:rFonts w:hint="default"/>
        <w:u w:val="none"/>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54717B2"/>
    <w:multiLevelType w:val="hybridMultilevel"/>
    <w:tmpl w:val="8892A956"/>
    <w:lvl w:ilvl="0" w:tplc="04090009">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9B2C23"/>
    <w:multiLevelType w:val="hybridMultilevel"/>
    <w:tmpl w:val="E374869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5D6179A"/>
    <w:multiLevelType w:val="hybridMultilevel"/>
    <w:tmpl w:val="60088B90"/>
    <w:lvl w:ilvl="0" w:tplc="5A98FE78">
      <w:start w:val="3"/>
      <w:numFmt w:val="upperLetter"/>
      <w:lvlText w:val="%1."/>
      <w:lvlJc w:val="left"/>
      <w:pPr>
        <w:tabs>
          <w:tab w:val="num" w:pos="1260"/>
        </w:tabs>
        <w:ind w:left="1260" w:hanging="1260"/>
      </w:pPr>
      <w:rPr>
        <w:rFonts w:hint="default"/>
      </w:rPr>
    </w:lvl>
    <w:lvl w:ilvl="1" w:tplc="A4D0466A">
      <w:start w:val="5"/>
      <w:numFmt w:val="upperLetter"/>
      <w:lvlText w:val="%2."/>
      <w:lvlJc w:val="left"/>
      <w:pPr>
        <w:tabs>
          <w:tab w:val="num" w:pos="720"/>
        </w:tabs>
        <w:ind w:left="720" w:hanging="72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72547F9"/>
    <w:multiLevelType w:val="hybridMultilevel"/>
    <w:tmpl w:val="BB149D5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A742B5"/>
    <w:multiLevelType w:val="multilevel"/>
    <w:tmpl w:val="969C7832"/>
    <w:lvl w:ilvl="0">
      <w:start w:val="3"/>
      <w:numFmt w:val="decimal"/>
      <w:lvlText w:val="%1.0"/>
      <w:lvlJc w:val="left"/>
      <w:pPr>
        <w:tabs>
          <w:tab w:val="num" w:pos="1080"/>
        </w:tabs>
        <w:ind w:left="1080" w:hanging="360"/>
      </w:pPr>
      <w:rPr>
        <w:rFonts w:hint="default"/>
        <w:b/>
        <w:u w:val="single"/>
      </w:rPr>
    </w:lvl>
    <w:lvl w:ilvl="1">
      <w:start w:val="1"/>
      <w:numFmt w:val="decimal"/>
      <w:lvlText w:val="%1.%2"/>
      <w:lvlJc w:val="left"/>
      <w:pPr>
        <w:tabs>
          <w:tab w:val="num" w:pos="1800"/>
        </w:tabs>
        <w:ind w:left="1800" w:hanging="360"/>
      </w:pPr>
      <w:rPr>
        <w:rFonts w:hint="default"/>
        <w:b/>
        <w:u w:val="single"/>
      </w:rPr>
    </w:lvl>
    <w:lvl w:ilvl="2">
      <w:start w:val="1"/>
      <w:numFmt w:val="decimal"/>
      <w:lvlText w:val="%1.%2.%3"/>
      <w:lvlJc w:val="left"/>
      <w:pPr>
        <w:tabs>
          <w:tab w:val="num" w:pos="2880"/>
        </w:tabs>
        <w:ind w:left="2880" w:hanging="720"/>
      </w:pPr>
      <w:rPr>
        <w:rFonts w:hint="default"/>
        <w:b/>
        <w:u w:val="single"/>
      </w:rPr>
    </w:lvl>
    <w:lvl w:ilvl="3">
      <w:start w:val="1"/>
      <w:numFmt w:val="decimal"/>
      <w:lvlText w:val="%1.%2.%3.%4"/>
      <w:lvlJc w:val="left"/>
      <w:pPr>
        <w:tabs>
          <w:tab w:val="num" w:pos="3600"/>
        </w:tabs>
        <w:ind w:left="3600" w:hanging="720"/>
      </w:pPr>
      <w:rPr>
        <w:rFonts w:hint="default"/>
        <w:b/>
        <w:u w:val="single"/>
      </w:rPr>
    </w:lvl>
    <w:lvl w:ilvl="4">
      <w:start w:val="1"/>
      <w:numFmt w:val="decimal"/>
      <w:lvlText w:val="%1.%2.%3.%4.%5"/>
      <w:lvlJc w:val="left"/>
      <w:pPr>
        <w:tabs>
          <w:tab w:val="num" w:pos="4680"/>
        </w:tabs>
        <w:ind w:left="4680" w:hanging="1080"/>
      </w:pPr>
      <w:rPr>
        <w:rFonts w:hint="default"/>
        <w:b/>
        <w:u w:val="single"/>
      </w:rPr>
    </w:lvl>
    <w:lvl w:ilvl="5">
      <w:start w:val="1"/>
      <w:numFmt w:val="decimal"/>
      <w:lvlText w:val="%1.%2.%3.%4.%5.%6"/>
      <w:lvlJc w:val="left"/>
      <w:pPr>
        <w:tabs>
          <w:tab w:val="num" w:pos="5400"/>
        </w:tabs>
        <w:ind w:left="5400" w:hanging="1080"/>
      </w:pPr>
      <w:rPr>
        <w:rFonts w:hint="default"/>
        <w:b/>
        <w:u w:val="single"/>
      </w:rPr>
    </w:lvl>
    <w:lvl w:ilvl="6">
      <w:start w:val="1"/>
      <w:numFmt w:val="decimal"/>
      <w:lvlText w:val="%1.%2.%3.%4.%5.%6.%7"/>
      <w:lvlJc w:val="left"/>
      <w:pPr>
        <w:tabs>
          <w:tab w:val="num" w:pos="6480"/>
        </w:tabs>
        <w:ind w:left="6480" w:hanging="1440"/>
      </w:pPr>
      <w:rPr>
        <w:rFonts w:hint="default"/>
        <w:b/>
        <w:u w:val="single"/>
      </w:rPr>
    </w:lvl>
    <w:lvl w:ilvl="7">
      <w:start w:val="1"/>
      <w:numFmt w:val="decimal"/>
      <w:lvlText w:val="%1.%2.%3.%4.%5.%6.%7.%8"/>
      <w:lvlJc w:val="left"/>
      <w:pPr>
        <w:tabs>
          <w:tab w:val="num" w:pos="7200"/>
        </w:tabs>
        <w:ind w:left="7200" w:hanging="1440"/>
      </w:pPr>
      <w:rPr>
        <w:rFonts w:hint="default"/>
        <w:b/>
        <w:u w:val="single"/>
      </w:rPr>
    </w:lvl>
    <w:lvl w:ilvl="8">
      <w:start w:val="1"/>
      <w:numFmt w:val="decimal"/>
      <w:lvlText w:val="%1.%2.%3.%4.%5.%6.%7.%8.%9"/>
      <w:lvlJc w:val="left"/>
      <w:pPr>
        <w:tabs>
          <w:tab w:val="num" w:pos="7920"/>
        </w:tabs>
        <w:ind w:left="7920" w:hanging="1440"/>
      </w:pPr>
      <w:rPr>
        <w:rFonts w:hint="default"/>
        <w:b/>
        <w:u w:val="single"/>
      </w:rPr>
    </w:lvl>
  </w:abstractNum>
  <w:abstractNum w:abstractNumId="23" w15:restartNumberingAfterBreak="0">
    <w:nsid w:val="385E1FCD"/>
    <w:multiLevelType w:val="hybridMultilevel"/>
    <w:tmpl w:val="4A98294A"/>
    <w:lvl w:ilvl="0" w:tplc="04090009">
      <w:start w:val="1"/>
      <w:numFmt w:val="bullet"/>
      <w:lvlText w:val=""/>
      <w:lvlJc w:val="left"/>
      <w:pPr>
        <w:tabs>
          <w:tab w:val="num" w:pos="1440"/>
        </w:tabs>
        <w:ind w:left="1440" w:hanging="360"/>
      </w:pPr>
      <w:rPr>
        <w:rFonts w:ascii="Wingdings" w:hAnsi="Wingdings"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DDC52A8"/>
    <w:multiLevelType w:val="hybridMultilevel"/>
    <w:tmpl w:val="6B448B80"/>
    <w:lvl w:ilvl="0" w:tplc="2276717C">
      <w:start w:val="1"/>
      <w:numFmt w:val="lowerLetter"/>
      <w:lvlText w:val="%1)"/>
      <w:lvlJc w:val="left"/>
      <w:pPr>
        <w:tabs>
          <w:tab w:val="num" w:pos="2505"/>
        </w:tabs>
        <w:ind w:left="2505" w:hanging="360"/>
      </w:pPr>
      <w:rPr>
        <w:rFonts w:hint="default"/>
        <w:caps/>
      </w:rPr>
    </w:lvl>
    <w:lvl w:ilvl="1" w:tplc="04090019" w:tentative="1">
      <w:start w:val="1"/>
      <w:numFmt w:val="lowerLetter"/>
      <w:lvlText w:val="%2."/>
      <w:lvlJc w:val="left"/>
      <w:pPr>
        <w:tabs>
          <w:tab w:val="num" w:pos="2505"/>
        </w:tabs>
        <w:ind w:left="2505" w:hanging="360"/>
      </w:p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abstractNum w:abstractNumId="25" w15:restartNumberingAfterBreak="0">
    <w:nsid w:val="409A0AA5"/>
    <w:multiLevelType w:val="hybridMultilevel"/>
    <w:tmpl w:val="2F9010A4"/>
    <w:lvl w:ilvl="0" w:tplc="04090009">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8BE6636"/>
    <w:multiLevelType w:val="hybridMultilevel"/>
    <w:tmpl w:val="E35E20EC"/>
    <w:lvl w:ilvl="0" w:tplc="04090009">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E17CEC"/>
    <w:multiLevelType w:val="hybridMultilevel"/>
    <w:tmpl w:val="A53EC304"/>
    <w:lvl w:ilvl="0" w:tplc="1D7CA242">
      <w:start w:val="6"/>
      <w:numFmt w:val="upperLetter"/>
      <w:lvlText w:val="%1."/>
      <w:lvlJc w:val="left"/>
      <w:pPr>
        <w:tabs>
          <w:tab w:val="num" w:pos="1800"/>
        </w:tabs>
        <w:ind w:left="180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FC6350F"/>
    <w:multiLevelType w:val="hybridMultilevel"/>
    <w:tmpl w:val="8BD02D84"/>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1770FD8"/>
    <w:multiLevelType w:val="hybridMultilevel"/>
    <w:tmpl w:val="E7B6C710"/>
    <w:lvl w:ilvl="0" w:tplc="5FEC52C8">
      <w:start w:val="11"/>
      <w:numFmt w:val="upperLetter"/>
      <w:lvlText w:val="%1."/>
      <w:lvlJc w:val="left"/>
      <w:pPr>
        <w:tabs>
          <w:tab w:val="num" w:pos="1080"/>
        </w:tabs>
        <w:ind w:left="1080" w:hanging="7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1A155D4"/>
    <w:multiLevelType w:val="hybridMultilevel"/>
    <w:tmpl w:val="CB7878B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56EB496C"/>
    <w:multiLevelType w:val="hybridMultilevel"/>
    <w:tmpl w:val="36F47F74"/>
    <w:lvl w:ilvl="0" w:tplc="8696A5B2">
      <w:start w:val="7"/>
      <w:numFmt w:val="upperLetter"/>
      <w:lvlText w:val="%1."/>
      <w:lvlJc w:val="left"/>
      <w:pPr>
        <w:tabs>
          <w:tab w:val="num" w:pos="360"/>
        </w:tabs>
        <w:ind w:left="360" w:hanging="360"/>
      </w:pPr>
      <w:rPr>
        <w:rFonts w:hint="default"/>
        <w:b/>
      </w:rPr>
    </w:lvl>
    <w:lvl w:ilvl="1" w:tplc="04090019" w:tentative="1">
      <w:start w:val="1"/>
      <w:numFmt w:val="lowerLetter"/>
      <w:lvlText w:val="%2."/>
      <w:lvlJc w:val="left"/>
      <w:pPr>
        <w:tabs>
          <w:tab w:val="num" w:pos="-915"/>
        </w:tabs>
        <w:ind w:left="-915" w:hanging="360"/>
      </w:pPr>
    </w:lvl>
    <w:lvl w:ilvl="2" w:tplc="0409001B" w:tentative="1">
      <w:start w:val="1"/>
      <w:numFmt w:val="lowerRoman"/>
      <w:lvlText w:val="%3."/>
      <w:lvlJc w:val="right"/>
      <w:pPr>
        <w:tabs>
          <w:tab w:val="num" w:pos="-195"/>
        </w:tabs>
        <w:ind w:left="-195" w:hanging="180"/>
      </w:pPr>
    </w:lvl>
    <w:lvl w:ilvl="3" w:tplc="0409000F" w:tentative="1">
      <w:start w:val="1"/>
      <w:numFmt w:val="decimal"/>
      <w:lvlText w:val="%4."/>
      <w:lvlJc w:val="left"/>
      <w:pPr>
        <w:tabs>
          <w:tab w:val="num" w:pos="525"/>
        </w:tabs>
        <w:ind w:left="525" w:hanging="360"/>
      </w:pPr>
    </w:lvl>
    <w:lvl w:ilvl="4" w:tplc="04090019" w:tentative="1">
      <w:start w:val="1"/>
      <w:numFmt w:val="lowerLetter"/>
      <w:lvlText w:val="%5."/>
      <w:lvlJc w:val="left"/>
      <w:pPr>
        <w:tabs>
          <w:tab w:val="num" w:pos="1245"/>
        </w:tabs>
        <w:ind w:left="1245" w:hanging="360"/>
      </w:pPr>
    </w:lvl>
    <w:lvl w:ilvl="5" w:tplc="0409001B" w:tentative="1">
      <w:start w:val="1"/>
      <w:numFmt w:val="lowerRoman"/>
      <w:lvlText w:val="%6."/>
      <w:lvlJc w:val="right"/>
      <w:pPr>
        <w:tabs>
          <w:tab w:val="num" w:pos="1965"/>
        </w:tabs>
        <w:ind w:left="1965" w:hanging="180"/>
      </w:pPr>
    </w:lvl>
    <w:lvl w:ilvl="6" w:tplc="0409000F" w:tentative="1">
      <w:start w:val="1"/>
      <w:numFmt w:val="decimal"/>
      <w:lvlText w:val="%7."/>
      <w:lvlJc w:val="left"/>
      <w:pPr>
        <w:tabs>
          <w:tab w:val="num" w:pos="2685"/>
        </w:tabs>
        <w:ind w:left="2685" w:hanging="360"/>
      </w:pPr>
    </w:lvl>
    <w:lvl w:ilvl="7" w:tplc="04090019" w:tentative="1">
      <w:start w:val="1"/>
      <w:numFmt w:val="lowerLetter"/>
      <w:lvlText w:val="%8."/>
      <w:lvlJc w:val="left"/>
      <w:pPr>
        <w:tabs>
          <w:tab w:val="num" w:pos="3405"/>
        </w:tabs>
        <w:ind w:left="3405" w:hanging="360"/>
      </w:pPr>
    </w:lvl>
    <w:lvl w:ilvl="8" w:tplc="0409001B" w:tentative="1">
      <w:start w:val="1"/>
      <w:numFmt w:val="lowerRoman"/>
      <w:lvlText w:val="%9."/>
      <w:lvlJc w:val="right"/>
      <w:pPr>
        <w:tabs>
          <w:tab w:val="num" w:pos="4125"/>
        </w:tabs>
        <w:ind w:left="4125" w:hanging="180"/>
      </w:pPr>
    </w:lvl>
  </w:abstractNum>
  <w:abstractNum w:abstractNumId="32" w15:restartNumberingAfterBreak="0">
    <w:nsid w:val="586D1941"/>
    <w:multiLevelType w:val="hybridMultilevel"/>
    <w:tmpl w:val="14CE767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F62743"/>
    <w:multiLevelType w:val="hybridMultilevel"/>
    <w:tmpl w:val="DE085C8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F4E74FA"/>
    <w:multiLevelType w:val="multilevel"/>
    <w:tmpl w:val="44143E7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234333"/>
    <w:multiLevelType w:val="hybridMultilevel"/>
    <w:tmpl w:val="55CCEE0C"/>
    <w:lvl w:ilvl="0" w:tplc="04090001">
      <w:start w:val="1"/>
      <w:numFmt w:val="bullet"/>
      <w:lvlText w:val=""/>
      <w:lvlJc w:val="left"/>
      <w:pPr>
        <w:tabs>
          <w:tab w:val="num" w:pos="540"/>
        </w:tabs>
        <w:ind w:left="5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FB246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2241063"/>
    <w:multiLevelType w:val="multilevel"/>
    <w:tmpl w:val="CA3E2CAC"/>
    <w:lvl w:ilvl="0">
      <w:start w:val="2"/>
      <w:numFmt w:val="decimal"/>
      <w:lvlText w:val="%1.0"/>
      <w:lvlJc w:val="left"/>
      <w:pPr>
        <w:tabs>
          <w:tab w:val="num" w:pos="1080"/>
        </w:tabs>
        <w:ind w:left="1080" w:hanging="360"/>
      </w:pPr>
      <w:rPr>
        <w:rFonts w:hint="default"/>
        <w:b/>
      </w:rPr>
    </w:lvl>
    <w:lvl w:ilvl="1">
      <w:start w:val="1"/>
      <w:numFmt w:val="decimal"/>
      <w:lvlText w:val="%1.%2"/>
      <w:lvlJc w:val="left"/>
      <w:pPr>
        <w:tabs>
          <w:tab w:val="num" w:pos="1800"/>
        </w:tabs>
        <w:ind w:left="1800" w:hanging="360"/>
      </w:pPr>
      <w:rPr>
        <w:rFonts w:hint="default"/>
        <w:b/>
      </w:rPr>
    </w:lvl>
    <w:lvl w:ilvl="2">
      <w:start w:val="1"/>
      <w:numFmt w:val="decimal"/>
      <w:lvlText w:val="%1.%2.%3"/>
      <w:lvlJc w:val="left"/>
      <w:pPr>
        <w:tabs>
          <w:tab w:val="num" w:pos="2880"/>
        </w:tabs>
        <w:ind w:left="2880" w:hanging="720"/>
      </w:pPr>
      <w:rPr>
        <w:rFonts w:hint="default"/>
        <w:b/>
      </w:rPr>
    </w:lvl>
    <w:lvl w:ilvl="3">
      <w:start w:val="1"/>
      <w:numFmt w:val="decimal"/>
      <w:lvlText w:val="%1.%2.%3.%4"/>
      <w:lvlJc w:val="left"/>
      <w:pPr>
        <w:tabs>
          <w:tab w:val="num" w:pos="3600"/>
        </w:tabs>
        <w:ind w:left="3600" w:hanging="720"/>
      </w:pPr>
      <w:rPr>
        <w:rFonts w:hint="default"/>
        <w:b/>
      </w:rPr>
    </w:lvl>
    <w:lvl w:ilvl="4">
      <w:start w:val="1"/>
      <w:numFmt w:val="decimal"/>
      <w:lvlText w:val="%1.%2.%3.%4.%5"/>
      <w:lvlJc w:val="left"/>
      <w:pPr>
        <w:tabs>
          <w:tab w:val="num" w:pos="4680"/>
        </w:tabs>
        <w:ind w:left="4680" w:hanging="1080"/>
      </w:pPr>
      <w:rPr>
        <w:rFonts w:hint="default"/>
        <w:b/>
      </w:rPr>
    </w:lvl>
    <w:lvl w:ilvl="5">
      <w:start w:val="1"/>
      <w:numFmt w:val="decimal"/>
      <w:lvlText w:val="%1.%2.%3.%4.%5.%6"/>
      <w:lvlJc w:val="left"/>
      <w:pPr>
        <w:tabs>
          <w:tab w:val="num" w:pos="5400"/>
        </w:tabs>
        <w:ind w:left="5400" w:hanging="1080"/>
      </w:pPr>
      <w:rPr>
        <w:rFonts w:hint="default"/>
        <w:b/>
      </w:rPr>
    </w:lvl>
    <w:lvl w:ilvl="6">
      <w:start w:val="1"/>
      <w:numFmt w:val="decimal"/>
      <w:lvlText w:val="%1.%2.%3.%4.%5.%6.%7"/>
      <w:lvlJc w:val="left"/>
      <w:pPr>
        <w:tabs>
          <w:tab w:val="num" w:pos="6480"/>
        </w:tabs>
        <w:ind w:left="6480" w:hanging="1440"/>
      </w:pPr>
      <w:rPr>
        <w:rFonts w:hint="default"/>
        <w:b/>
      </w:rPr>
    </w:lvl>
    <w:lvl w:ilvl="7">
      <w:start w:val="1"/>
      <w:numFmt w:val="decimal"/>
      <w:lvlText w:val="%1.%2.%3.%4.%5.%6.%7.%8"/>
      <w:lvlJc w:val="left"/>
      <w:pPr>
        <w:tabs>
          <w:tab w:val="num" w:pos="7200"/>
        </w:tabs>
        <w:ind w:left="7200" w:hanging="1440"/>
      </w:pPr>
      <w:rPr>
        <w:rFonts w:hint="default"/>
        <w:b/>
      </w:rPr>
    </w:lvl>
    <w:lvl w:ilvl="8">
      <w:start w:val="1"/>
      <w:numFmt w:val="decimal"/>
      <w:lvlText w:val="%1.%2.%3.%4.%5.%6.%7.%8.%9"/>
      <w:lvlJc w:val="left"/>
      <w:pPr>
        <w:tabs>
          <w:tab w:val="num" w:pos="7920"/>
        </w:tabs>
        <w:ind w:left="7920" w:hanging="1440"/>
      </w:pPr>
      <w:rPr>
        <w:rFonts w:hint="default"/>
        <w:b/>
      </w:rPr>
    </w:lvl>
  </w:abstractNum>
  <w:abstractNum w:abstractNumId="38" w15:restartNumberingAfterBreak="0">
    <w:nsid w:val="7927158C"/>
    <w:multiLevelType w:val="hybridMultilevel"/>
    <w:tmpl w:val="ABFA2CF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945113A"/>
    <w:multiLevelType w:val="hybridMultilevel"/>
    <w:tmpl w:val="FD648582"/>
    <w:lvl w:ilvl="0" w:tplc="04090009">
      <w:start w:val="1"/>
      <w:numFmt w:val="bullet"/>
      <w:lvlText w:val=""/>
      <w:lvlJc w:val="left"/>
      <w:pPr>
        <w:tabs>
          <w:tab w:val="num" w:pos="2520"/>
        </w:tabs>
        <w:ind w:left="25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98739E"/>
    <w:multiLevelType w:val="hybridMultilevel"/>
    <w:tmpl w:val="1818A77C"/>
    <w:lvl w:ilvl="0" w:tplc="2276717C">
      <w:start w:val="1"/>
      <w:numFmt w:val="lowerLetter"/>
      <w:lvlText w:val="%1)"/>
      <w:lvlJc w:val="left"/>
      <w:pPr>
        <w:tabs>
          <w:tab w:val="num" w:pos="2505"/>
        </w:tabs>
        <w:ind w:left="2505" w:hanging="360"/>
      </w:pPr>
      <w:rPr>
        <w:rFonts w:hint="default"/>
        <w:caps/>
      </w:rPr>
    </w:lvl>
    <w:lvl w:ilvl="1" w:tplc="2276717C">
      <w:start w:val="1"/>
      <w:numFmt w:val="lowerLetter"/>
      <w:lvlText w:val="%2)"/>
      <w:lvlJc w:val="left"/>
      <w:pPr>
        <w:tabs>
          <w:tab w:val="num" w:pos="2505"/>
        </w:tabs>
        <w:ind w:left="2505" w:hanging="360"/>
      </w:pPr>
      <w:rPr>
        <w:rFonts w:hint="default"/>
        <w:caps/>
      </w:r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num w:numId="1">
    <w:abstractNumId w:val="25"/>
  </w:num>
  <w:num w:numId="2">
    <w:abstractNumId w:val="26"/>
  </w:num>
  <w:num w:numId="3">
    <w:abstractNumId w:val="17"/>
  </w:num>
  <w:num w:numId="4">
    <w:abstractNumId w:val="14"/>
  </w:num>
  <w:num w:numId="5">
    <w:abstractNumId w:val="37"/>
  </w:num>
  <w:num w:numId="6">
    <w:abstractNumId w:val="40"/>
  </w:num>
  <w:num w:numId="7">
    <w:abstractNumId w:val="24"/>
  </w:num>
  <w:num w:numId="8">
    <w:abstractNumId w:val="3"/>
  </w:num>
  <w:num w:numId="9">
    <w:abstractNumId w:val="0"/>
  </w:num>
  <w:num w:numId="10">
    <w:abstractNumId w:val="21"/>
  </w:num>
  <w:num w:numId="11">
    <w:abstractNumId w:val="15"/>
  </w:num>
  <w:num w:numId="12">
    <w:abstractNumId w:val="28"/>
  </w:num>
  <w:num w:numId="13">
    <w:abstractNumId w:val="19"/>
  </w:num>
  <w:num w:numId="14">
    <w:abstractNumId w:val="20"/>
  </w:num>
  <w:num w:numId="15">
    <w:abstractNumId w:val="6"/>
  </w:num>
  <w:num w:numId="16">
    <w:abstractNumId w:val="27"/>
  </w:num>
  <w:num w:numId="17">
    <w:abstractNumId w:val="31"/>
  </w:num>
  <w:num w:numId="18">
    <w:abstractNumId w:val="10"/>
  </w:num>
  <w:num w:numId="19">
    <w:abstractNumId w:val="29"/>
  </w:num>
  <w:num w:numId="20">
    <w:abstractNumId w:val="36"/>
  </w:num>
  <w:num w:numId="21">
    <w:abstractNumId w:val="2"/>
  </w:num>
  <w:num w:numId="22">
    <w:abstractNumId w:val="9"/>
  </w:num>
  <w:num w:numId="23">
    <w:abstractNumId w:val="18"/>
  </w:num>
  <w:num w:numId="24">
    <w:abstractNumId w:val="34"/>
  </w:num>
  <w:num w:numId="25">
    <w:abstractNumId w:val="39"/>
  </w:num>
  <w:num w:numId="26">
    <w:abstractNumId w:val="11"/>
  </w:num>
  <w:num w:numId="27">
    <w:abstractNumId w:val="32"/>
  </w:num>
  <w:num w:numId="28">
    <w:abstractNumId w:val="8"/>
  </w:num>
  <w:num w:numId="29">
    <w:abstractNumId w:val="38"/>
  </w:num>
  <w:num w:numId="30">
    <w:abstractNumId w:val="23"/>
  </w:num>
  <w:num w:numId="31">
    <w:abstractNumId w:val="22"/>
  </w:num>
  <w:num w:numId="32">
    <w:abstractNumId w:val="16"/>
  </w:num>
  <w:num w:numId="33">
    <w:abstractNumId w:val="7"/>
  </w:num>
  <w:num w:numId="34">
    <w:abstractNumId w:val="13"/>
  </w:num>
  <w:num w:numId="35">
    <w:abstractNumId w:val="30"/>
  </w:num>
  <w:num w:numId="36">
    <w:abstractNumId w:val="35"/>
  </w:num>
  <w:num w:numId="37">
    <w:abstractNumId w:val="33"/>
  </w:num>
  <w:num w:numId="38">
    <w:abstractNumId w:val="1"/>
  </w:num>
  <w:num w:numId="39">
    <w:abstractNumId w:val="4"/>
  </w:num>
  <w:num w:numId="40">
    <w:abstractNumId w:val="5"/>
  </w:num>
  <w:num w:numId="41">
    <w:abstractNumId w:val="12"/>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oore, Samantha">
    <w15:presenceInfo w15:providerId="AD" w15:userId="S-1-5-21-2521358337-2383088010-336184454-656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6F17"/>
    <w:rsid w:val="0000423D"/>
    <w:rsid w:val="00017701"/>
    <w:rsid w:val="000309BD"/>
    <w:rsid w:val="00032BF8"/>
    <w:rsid w:val="00051716"/>
    <w:rsid w:val="000573B1"/>
    <w:rsid w:val="00061342"/>
    <w:rsid w:val="00061716"/>
    <w:rsid w:val="00062A13"/>
    <w:rsid w:val="00062BB9"/>
    <w:rsid w:val="00063659"/>
    <w:rsid w:val="000717CD"/>
    <w:rsid w:val="00081D56"/>
    <w:rsid w:val="00084806"/>
    <w:rsid w:val="000877E7"/>
    <w:rsid w:val="000878DC"/>
    <w:rsid w:val="000A2AB2"/>
    <w:rsid w:val="000B1D86"/>
    <w:rsid w:val="000C78A6"/>
    <w:rsid w:val="000D0AF3"/>
    <w:rsid w:val="000D3DCD"/>
    <w:rsid w:val="000D753B"/>
    <w:rsid w:val="000E64AA"/>
    <w:rsid w:val="000E6D61"/>
    <w:rsid w:val="000E7510"/>
    <w:rsid w:val="000F2E44"/>
    <w:rsid w:val="000F7140"/>
    <w:rsid w:val="001009E5"/>
    <w:rsid w:val="001046BF"/>
    <w:rsid w:val="00114CDF"/>
    <w:rsid w:val="00120AEF"/>
    <w:rsid w:val="001223B4"/>
    <w:rsid w:val="00127C5A"/>
    <w:rsid w:val="00135BA7"/>
    <w:rsid w:val="001421A5"/>
    <w:rsid w:val="00143874"/>
    <w:rsid w:val="001449C4"/>
    <w:rsid w:val="001458CB"/>
    <w:rsid w:val="00150CC9"/>
    <w:rsid w:val="0015115D"/>
    <w:rsid w:val="0015560B"/>
    <w:rsid w:val="00156819"/>
    <w:rsid w:val="00167696"/>
    <w:rsid w:val="00171135"/>
    <w:rsid w:val="00173421"/>
    <w:rsid w:val="00176DB9"/>
    <w:rsid w:val="001818FE"/>
    <w:rsid w:val="001963C7"/>
    <w:rsid w:val="001A4293"/>
    <w:rsid w:val="001A5615"/>
    <w:rsid w:val="001A66EF"/>
    <w:rsid w:val="001A7AE6"/>
    <w:rsid w:val="001B3E44"/>
    <w:rsid w:val="001D7969"/>
    <w:rsid w:val="001E11B2"/>
    <w:rsid w:val="001E4DB8"/>
    <w:rsid w:val="001F29EF"/>
    <w:rsid w:val="001F3BC0"/>
    <w:rsid w:val="00206AD3"/>
    <w:rsid w:val="00215CBD"/>
    <w:rsid w:val="00226BCA"/>
    <w:rsid w:val="0023417C"/>
    <w:rsid w:val="002377EF"/>
    <w:rsid w:val="002514E1"/>
    <w:rsid w:val="0025461D"/>
    <w:rsid w:val="002574E8"/>
    <w:rsid w:val="0026326A"/>
    <w:rsid w:val="00266289"/>
    <w:rsid w:val="0027630C"/>
    <w:rsid w:val="002778DA"/>
    <w:rsid w:val="00277C50"/>
    <w:rsid w:val="00287024"/>
    <w:rsid w:val="00293F24"/>
    <w:rsid w:val="00297F01"/>
    <w:rsid w:val="002A45C3"/>
    <w:rsid w:val="002A53E1"/>
    <w:rsid w:val="002A5FC9"/>
    <w:rsid w:val="002B1D13"/>
    <w:rsid w:val="002B2185"/>
    <w:rsid w:val="002D734E"/>
    <w:rsid w:val="002D7ECE"/>
    <w:rsid w:val="002E0C8A"/>
    <w:rsid w:val="002F0A9B"/>
    <w:rsid w:val="002F2836"/>
    <w:rsid w:val="002F4940"/>
    <w:rsid w:val="002F55C7"/>
    <w:rsid w:val="00306AA2"/>
    <w:rsid w:val="00306E17"/>
    <w:rsid w:val="003114C6"/>
    <w:rsid w:val="00313146"/>
    <w:rsid w:val="00333347"/>
    <w:rsid w:val="00335F5A"/>
    <w:rsid w:val="00346F9B"/>
    <w:rsid w:val="00347C53"/>
    <w:rsid w:val="00356EB9"/>
    <w:rsid w:val="003650C9"/>
    <w:rsid w:val="00371F78"/>
    <w:rsid w:val="00374183"/>
    <w:rsid w:val="00377AF8"/>
    <w:rsid w:val="00384E66"/>
    <w:rsid w:val="00397D5D"/>
    <w:rsid w:val="003A0B7E"/>
    <w:rsid w:val="003A3497"/>
    <w:rsid w:val="003A606D"/>
    <w:rsid w:val="003A770C"/>
    <w:rsid w:val="003B7EFD"/>
    <w:rsid w:val="003C2CBA"/>
    <w:rsid w:val="003C662D"/>
    <w:rsid w:val="003C66F4"/>
    <w:rsid w:val="003D127A"/>
    <w:rsid w:val="003D1493"/>
    <w:rsid w:val="003D428C"/>
    <w:rsid w:val="003E4979"/>
    <w:rsid w:val="003E68E6"/>
    <w:rsid w:val="003F1EEE"/>
    <w:rsid w:val="003F2544"/>
    <w:rsid w:val="003F4622"/>
    <w:rsid w:val="004001F2"/>
    <w:rsid w:val="00411C6A"/>
    <w:rsid w:val="004120D0"/>
    <w:rsid w:val="00413FF2"/>
    <w:rsid w:val="00414A52"/>
    <w:rsid w:val="0041515C"/>
    <w:rsid w:val="00415674"/>
    <w:rsid w:val="004174AB"/>
    <w:rsid w:val="00423F56"/>
    <w:rsid w:val="00443B95"/>
    <w:rsid w:val="0044515F"/>
    <w:rsid w:val="00452395"/>
    <w:rsid w:val="00453412"/>
    <w:rsid w:val="00463F4C"/>
    <w:rsid w:val="004644F5"/>
    <w:rsid w:val="00473A4F"/>
    <w:rsid w:val="0047529E"/>
    <w:rsid w:val="004755C2"/>
    <w:rsid w:val="00481A50"/>
    <w:rsid w:val="00481EB6"/>
    <w:rsid w:val="00482E03"/>
    <w:rsid w:val="0048386A"/>
    <w:rsid w:val="00490D57"/>
    <w:rsid w:val="004942B8"/>
    <w:rsid w:val="004A440D"/>
    <w:rsid w:val="004A53F3"/>
    <w:rsid w:val="004B6449"/>
    <w:rsid w:val="004C5E2D"/>
    <w:rsid w:val="004D0FC7"/>
    <w:rsid w:val="004D1833"/>
    <w:rsid w:val="004D4E27"/>
    <w:rsid w:val="004D7DA2"/>
    <w:rsid w:val="004F05AC"/>
    <w:rsid w:val="004F34F0"/>
    <w:rsid w:val="004F4B3E"/>
    <w:rsid w:val="004F53C3"/>
    <w:rsid w:val="004F5FCB"/>
    <w:rsid w:val="0050389B"/>
    <w:rsid w:val="0051492C"/>
    <w:rsid w:val="00531FA4"/>
    <w:rsid w:val="00535E8C"/>
    <w:rsid w:val="00544679"/>
    <w:rsid w:val="00554EB7"/>
    <w:rsid w:val="00555F31"/>
    <w:rsid w:val="0055641B"/>
    <w:rsid w:val="005567BB"/>
    <w:rsid w:val="00592622"/>
    <w:rsid w:val="00592DAF"/>
    <w:rsid w:val="00593713"/>
    <w:rsid w:val="00593C8A"/>
    <w:rsid w:val="00594951"/>
    <w:rsid w:val="005A1AE3"/>
    <w:rsid w:val="005A5A20"/>
    <w:rsid w:val="005A7BB1"/>
    <w:rsid w:val="005B5E30"/>
    <w:rsid w:val="005C3E73"/>
    <w:rsid w:val="005D06BE"/>
    <w:rsid w:val="005D0D6A"/>
    <w:rsid w:val="005D1364"/>
    <w:rsid w:val="005D7E85"/>
    <w:rsid w:val="005E1AEE"/>
    <w:rsid w:val="005E70E1"/>
    <w:rsid w:val="00601A91"/>
    <w:rsid w:val="0060429A"/>
    <w:rsid w:val="00616554"/>
    <w:rsid w:val="00616F21"/>
    <w:rsid w:val="0062457A"/>
    <w:rsid w:val="00624774"/>
    <w:rsid w:val="00632079"/>
    <w:rsid w:val="006321C2"/>
    <w:rsid w:val="00646F24"/>
    <w:rsid w:val="00655C5D"/>
    <w:rsid w:val="006634DA"/>
    <w:rsid w:val="00666BC1"/>
    <w:rsid w:val="00675565"/>
    <w:rsid w:val="00684C28"/>
    <w:rsid w:val="006858EC"/>
    <w:rsid w:val="0069632B"/>
    <w:rsid w:val="0069696B"/>
    <w:rsid w:val="006A36FC"/>
    <w:rsid w:val="006B2F84"/>
    <w:rsid w:val="006C0C89"/>
    <w:rsid w:val="006C5664"/>
    <w:rsid w:val="006D1736"/>
    <w:rsid w:val="006E1FDF"/>
    <w:rsid w:val="006E42CA"/>
    <w:rsid w:val="006E7EC1"/>
    <w:rsid w:val="006F0B65"/>
    <w:rsid w:val="006F7B78"/>
    <w:rsid w:val="00700303"/>
    <w:rsid w:val="00704354"/>
    <w:rsid w:val="00713D6E"/>
    <w:rsid w:val="00714746"/>
    <w:rsid w:val="00715799"/>
    <w:rsid w:val="00717D75"/>
    <w:rsid w:val="007220E8"/>
    <w:rsid w:val="00723F27"/>
    <w:rsid w:val="0072511E"/>
    <w:rsid w:val="00730498"/>
    <w:rsid w:val="007378F2"/>
    <w:rsid w:val="00740196"/>
    <w:rsid w:val="00740B5A"/>
    <w:rsid w:val="0075206A"/>
    <w:rsid w:val="0075740B"/>
    <w:rsid w:val="00765A80"/>
    <w:rsid w:val="007712F4"/>
    <w:rsid w:val="0077672C"/>
    <w:rsid w:val="007908E0"/>
    <w:rsid w:val="00790AAF"/>
    <w:rsid w:val="00796CD4"/>
    <w:rsid w:val="007A3990"/>
    <w:rsid w:val="007B5598"/>
    <w:rsid w:val="007B6129"/>
    <w:rsid w:val="007C0512"/>
    <w:rsid w:val="007C3E07"/>
    <w:rsid w:val="007C7509"/>
    <w:rsid w:val="007D5CE0"/>
    <w:rsid w:val="007D73A4"/>
    <w:rsid w:val="007F116E"/>
    <w:rsid w:val="008100AA"/>
    <w:rsid w:val="00810626"/>
    <w:rsid w:val="008158CD"/>
    <w:rsid w:val="008232F6"/>
    <w:rsid w:val="00846B3D"/>
    <w:rsid w:val="00850549"/>
    <w:rsid w:val="00853D3B"/>
    <w:rsid w:val="00854EDA"/>
    <w:rsid w:val="00866C11"/>
    <w:rsid w:val="0087353B"/>
    <w:rsid w:val="00892C15"/>
    <w:rsid w:val="0089737B"/>
    <w:rsid w:val="008A0B10"/>
    <w:rsid w:val="008A1F80"/>
    <w:rsid w:val="008A5415"/>
    <w:rsid w:val="008A6FBA"/>
    <w:rsid w:val="008A7DC7"/>
    <w:rsid w:val="008C1A6C"/>
    <w:rsid w:val="008D043B"/>
    <w:rsid w:val="008D492C"/>
    <w:rsid w:val="008D612A"/>
    <w:rsid w:val="008D719E"/>
    <w:rsid w:val="008E050A"/>
    <w:rsid w:val="008E0D6C"/>
    <w:rsid w:val="008E22E6"/>
    <w:rsid w:val="008E598F"/>
    <w:rsid w:val="008F1860"/>
    <w:rsid w:val="008F550E"/>
    <w:rsid w:val="008F5EBE"/>
    <w:rsid w:val="00901D89"/>
    <w:rsid w:val="00902A37"/>
    <w:rsid w:val="00910967"/>
    <w:rsid w:val="00917DA4"/>
    <w:rsid w:val="00923D6E"/>
    <w:rsid w:val="00942203"/>
    <w:rsid w:val="009560A4"/>
    <w:rsid w:val="009602DB"/>
    <w:rsid w:val="009606DA"/>
    <w:rsid w:val="0096493B"/>
    <w:rsid w:val="00965BCC"/>
    <w:rsid w:val="00983072"/>
    <w:rsid w:val="009850DC"/>
    <w:rsid w:val="00991218"/>
    <w:rsid w:val="00997128"/>
    <w:rsid w:val="009B4926"/>
    <w:rsid w:val="009B4B78"/>
    <w:rsid w:val="009B6545"/>
    <w:rsid w:val="009C023B"/>
    <w:rsid w:val="009C07DA"/>
    <w:rsid w:val="009D3A7B"/>
    <w:rsid w:val="009D42E4"/>
    <w:rsid w:val="009E1060"/>
    <w:rsid w:val="009E1DDD"/>
    <w:rsid w:val="009E7FB2"/>
    <w:rsid w:val="009F57B2"/>
    <w:rsid w:val="009F7B47"/>
    <w:rsid w:val="00A036A6"/>
    <w:rsid w:val="00A05DEB"/>
    <w:rsid w:val="00A11762"/>
    <w:rsid w:val="00A20A2E"/>
    <w:rsid w:val="00A309D4"/>
    <w:rsid w:val="00A43A00"/>
    <w:rsid w:val="00A5001D"/>
    <w:rsid w:val="00A60474"/>
    <w:rsid w:val="00A62F07"/>
    <w:rsid w:val="00A742E9"/>
    <w:rsid w:val="00A81BD3"/>
    <w:rsid w:val="00A82EB3"/>
    <w:rsid w:val="00A87A63"/>
    <w:rsid w:val="00A978C5"/>
    <w:rsid w:val="00AC0A7B"/>
    <w:rsid w:val="00AC4300"/>
    <w:rsid w:val="00AC5DE1"/>
    <w:rsid w:val="00AD7464"/>
    <w:rsid w:val="00AE1A2B"/>
    <w:rsid w:val="00AF2936"/>
    <w:rsid w:val="00AF2B39"/>
    <w:rsid w:val="00AF46B8"/>
    <w:rsid w:val="00B02FFC"/>
    <w:rsid w:val="00B060B4"/>
    <w:rsid w:val="00B07B43"/>
    <w:rsid w:val="00B10172"/>
    <w:rsid w:val="00B146FC"/>
    <w:rsid w:val="00B14EAE"/>
    <w:rsid w:val="00B30D0F"/>
    <w:rsid w:val="00B45552"/>
    <w:rsid w:val="00B469D1"/>
    <w:rsid w:val="00B555DD"/>
    <w:rsid w:val="00B560E2"/>
    <w:rsid w:val="00B600FF"/>
    <w:rsid w:val="00B6496C"/>
    <w:rsid w:val="00B66CE6"/>
    <w:rsid w:val="00B67113"/>
    <w:rsid w:val="00B76760"/>
    <w:rsid w:val="00B85CBA"/>
    <w:rsid w:val="00B85D33"/>
    <w:rsid w:val="00B965D4"/>
    <w:rsid w:val="00BA051C"/>
    <w:rsid w:val="00BA086B"/>
    <w:rsid w:val="00BA2B65"/>
    <w:rsid w:val="00BA6128"/>
    <w:rsid w:val="00BB461D"/>
    <w:rsid w:val="00BB7DF2"/>
    <w:rsid w:val="00BC0187"/>
    <w:rsid w:val="00BC790A"/>
    <w:rsid w:val="00BD6213"/>
    <w:rsid w:val="00BE07B7"/>
    <w:rsid w:val="00BE5A62"/>
    <w:rsid w:val="00BF1252"/>
    <w:rsid w:val="00BF6BAC"/>
    <w:rsid w:val="00C000AB"/>
    <w:rsid w:val="00C031AE"/>
    <w:rsid w:val="00C10022"/>
    <w:rsid w:val="00C13302"/>
    <w:rsid w:val="00C3147C"/>
    <w:rsid w:val="00C316E0"/>
    <w:rsid w:val="00C451C0"/>
    <w:rsid w:val="00C52A77"/>
    <w:rsid w:val="00C52AF4"/>
    <w:rsid w:val="00C71A8D"/>
    <w:rsid w:val="00C71FFE"/>
    <w:rsid w:val="00C76F17"/>
    <w:rsid w:val="00C83119"/>
    <w:rsid w:val="00C85830"/>
    <w:rsid w:val="00C872A9"/>
    <w:rsid w:val="00C92433"/>
    <w:rsid w:val="00C92EEF"/>
    <w:rsid w:val="00C95AE5"/>
    <w:rsid w:val="00CA3060"/>
    <w:rsid w:val="00CA3647"/>
    <w:rsid w:val="00CA585B"/>
    <w:rsid w:val="00CB1458"/>
    <w:rsid w:val="00CB7D91"/>
    <w:rsid w:val="00CC229F"/>
    <w:rsid w:val="00CD0484"/>
    <w:rsid w:val="00CF23B4"/>
    <w:rsid w:val="00D05EE3"/>
    <w:rsid w:val="00D154E8"/>
    <w:rsid w:val="00D158C6"/>
    <w:rsid w:val="00D20295"/>
    <w:rsid w:val="00D20873"/>
    <w:rsid w:val="00D27802"/>
    <w:rsid w:val="00D31BBC"/>
    <w:rsid w:val="00D31D96"/>
    <w:rsid w:val="00D4604F"/>
    <w:rsid w:val="00D51A5F"/>
    <w:rsid w:val="00D52F7B"/>
    <w:rsid w:val="00D56534"/>
    <w:rsid w:val="00D57D52"/>
    <w:rsid w:val="00D645FD"/>
    <w:rsid w:val="00D710CD"/>
    <w:rsid w:val="00D919AA"/>
    <w:rsid w:val="00D95097"/>
    <w:rsid w:val="00DA4E88"/>
    <w:rsid w:val="00DB6B92"/>
    <w:rsid w:val="00DC0B1F"/>
    <w:rsid w:val="00DC2FEA"/>
    <w:rsid w:val="00DD4F99"/>
    <w:rsid w:val="00DD7302"/>
    <w:rsid w:val="00DE3EDE"/>
    <w:rsid w:val="00DF32E3"/>
    <w:rsid w:val="00E03BD6"/>
    <w:rsid w:val="00E05FF9"/>
    <w:rsid w:val="00E12737"/>
    <w:rsid w:val="00E1497A"/>
    <w:rsid w:val="00E2772B"/>
    <w:rsid w:val="00E30B05"/>
    <w:rsid w:val="00E36960"/>
    <w:rsid w:val="00E42CDE"/>
    <w:rsid w:val="00E44C79"/>
    <w:rsid w:val="00E50FE0"/>
    <w:rsid w:val="00E5182C"/>
    <w:rsid w:val="00E557A5"/>
    <w:rsid w:val="00E55C34"/>
    <w:rsid w:val="00E62846"/>
    <w:rsid w:val="00E6409D"/>
    <w:rsid w:val="00E77B89"/>
    <w:rsid w:val="00E80298"/>
    <w:rsid w:val="00E82D64"/>
    <w:rsid w:val="00E83E7A"/>
    <w:rsid w:val="00E85D26"/>
    <w:rsid w:val="00E90B50"/>
    <w:rsid w:val="00EB0403"/>
    <w:rsid w:val="00EB6751"/>
    <w:rsid w:val="00EC2115"/>
    <w:rsid w:val="00EF0CD0"/>
    <w:rsid w:val="00EF63DB"/>
    <w:rsid w:val="00F06098"/>
    <w:rsid w:val="00F11511"/>
    <w:rsid w:val="00F12662"/>
    <w:rsid w:val="00F21577"/>
    <w:rsid w:val="00F238A8"/>
    <w:rsid w:val="00F27226"/>
    <w:rsid w:val="00F276D0"/>
    <w:rsid w:val="00F34473"/>
    <w:rsid w:val="00F4305C"/>
    <w:rsid w:val="00F437B4"/>
    <w:rsid w:val="00F509D7"/>
    <w:rsid w:val="00F5356D"/>
    <w:rsid w:val="00F61EFA"/>
    <w:rsid w:val="00F74121"/>
    <w:rsid w:val="00F77752"/>
    <w:rsid w:val="00F8111D"/>
    <w:rsid w:val="00F83BEA"/>
    <w:rsid w:val="00F85CF6"/>
    <w:rsid w:val="00F91435"/>
    <w:rsid w:val="00FA3DFA"/>
    <w:rsid w:val="00FA55AD"/>
    <w:rsid w:val="00FA6077"/>
    <w:rsid w:val="00FA6FE8"/>
    <w:rsid w:val="00FB0E0E"/>
    <w:rsid w:val="00FB1C8F"/>
    <w:rsid w:val="00FC102F"/>
    <w:rsid w:val="00FC2906"/>
    <w:rsid w:val="00FC2FDC"/>
    <w:rsid w:val="00FD3DF5"/>
    <w:rsid w:val="00FD42F5"/>
    <w:rsid w:val="00FD5274"/>
    <w:rsid w:val="00FD55B2"/>
    <w:rsid w:val="00FD6727"/>
    <w:rsid w:val="00FE04F0"/>
    <w:rsid w:val="00FE1306"/>
    <w:rsid w:val="00FE58EE"/>
    <w:rsid w:val="00FE70E4"/>
    <w:rsid w:val="00FF1FDD"/>
    <w:rsid w:val="00FF55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4B1DB7"/>
  <w15:chartTrackingRefBased/>
  <w15:docId w15:val="{FBF84B8C-13D0-D546-B64C-2171F791D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F61EFA"/>
    <w:pPr>
      <w:keepNext/>
      <w:numPr>
        <w:numId w:val="32"/>
      </w:numPr>
      <w:tabs>
        <w:tab w:val="left" w:pos="-1440"/>
        <w:tab w:val="left" w:pos="-720"/>
        <w:tab w:val="left" w:pos="0"/>
        <w:tab w:val="left" w:pos="520"/>
        <w:tab w:val="left" w:pos="933"/>
        <w:tab w:val="left" w:pos="1346"/>
      </w:tabs>
      <w:jc w:val="both"/>
      <w:outlineLvl w:val="0"/>
    </w:pPr>
    <w:rPr>
      <w:rFonts w:ascii="Arial" w:hAnsi="Arial"/>
      <w:b/>
      <w:snapToGrid w:val="0"/>
      <w:sz w:val="22"/>
      <w:szCs w:val="20"/>
    </w:rPr>
  </w:style>
  <w:style w:type="paragraph" w:styleId="Heading2">
    <w:name w:val="heading 2"/>
    <w:basedOn w:val="Normal"/>
    <w:next w:val="Normal"/>
    <w:qFormat/>
    <w:rsid w:val="00F61EFA"/>
    <w:pPr>
      <w:keepNext/>
      <w:widowControl w:val="0"/>
      <w:tabs>
        <w:tab w:val="center" w:pos="4680"/>
      </w:tabs>
      <w:jc w:val="center"/>
      <w:outlineLvl w:val="1"/>
    </w:pPr>
    <w:rPr>
      <w:b/>
      <w:snapToGrid w:val="0"/>
      <w:sz w:val="22"/>
      <w:szCs w:val="20"/>
    </w:rPr>
  </w:style>
  <w:style w:type="paragraph" w:styleId="Heading3">
    <w:name w:val="heading 3"/>
    <w:basedOn w:val="Normal"/>
    <w:next w:val="Normal"/>
    <w:qFormat/>
    <w:rsid w:val="00F61EFA"/>
    <w:pPr>
      <w:keepNext/>
      <w:ind w:firstLine="520"/>
      <w:outlineLvl w:val="2"/>
    </w:pPr>
    <w:rPr>
      <w:rFonts w:ascii="Arial" w:hAnsi="Arial"/>
      <w:snapToGrid w:val="0"/>
      <w:sz w:val="2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E1FDF"/>
    <w:pPr>
      <w:tabs>
        <w:tab w:val="center" w:pos="4320"/>
        <w:tab w:val="right" w:pos="8640"/>
      </w:tabs>
    </w:pPr>
  </w:style>
  <w:style w:type="paragraph" w:styleId="Footer">
    <w:name w:val="footer"/>
    <w:basedOn w:val="Normal"/>
    <w:rsid w:val="006E1FDF"/>
    <w:pPr>
      <w:tabs>
        <w:tab w:val="center" w:pos="4320"/>
        <w:tab w:val="right" w:pos="8640"/>
      </w:tabs>
    </w:pPr>
  </w:style>
  <w:style w:type="character" w:styleId="PageNumber">
    <w:name w:val="page number"/>
    <w:basedOn w:val="DefaultParagraphFont"/>
    <w:rsid w:val="006C5664"/>
  </w:style>
  <w:style w:type="paragraph" w:styleId="PlainText">
    <w:name w:val="Plain Text"/>
    <w:basedOn w:val="Normal"/>
    <w:rsid w:val="00081D56"/>
    <w:rPr>
      <w:rFonts w:ascii="Courier New" w:hAnsi="Courier New"/>
      <w:sz w:val="20"/>
      <w:szCs w:val="20"/>
    </w:rPr>
  </w:style>
  <w:style w:type="paragraph" w:customStyle="1" w:styleId="Quick">
    <w:name w:val="Quick"/>
    <w:basedOn w:val="Normal"/>
    <w:rsid w:val="003A3497"/>
    <w:pPr>
      <w:widowControl w:val="0"/>
      <w:ind w:left="1440" w:hanging="720"/>
    </w:pPr>
    <w:rPr>
      <w:snapToGrid w:val="0"/>
      <w:szCs w:val="20"/>
    </w:rPr>
  </w:style>
  <w:style w:type="paragraph" w:styleId="BodyTextIndent3">
    <w:name w:val="Body Text Indent 3"/>
    <w:basedOn w:val="Normal"/>
    <w:rsid w:val="003A3497"/>
    <w:pPr>
      <w:tabs>
        <w:tab w:val="left" w:pos="-1440"/>
      </w:tabs>
      <w:ind w:hanging="1440"/>
      <w:jc w:val="both"/>
    </w:pPr>
    <w:rPr>
      <w:sz w:val="20"/>
      <w:szCs w:val="20"/>
    </w:rPr>
  </w:style>
  <w:style w:type="paragraph" w:customStyle="1" w:styleId="BevsStyle">
    <w:name w:val="Bev's Style"/>
    <w:basedOn w:val="Normal"/>
    <w:rsid w:val="003A349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napToGrid w:val="0"/>
      <w:jc w:val="both"/>
    </w:pPr>
    <w:rPr>
      <w:sz w:val="26"/>
      <w:szCs w:val="20"/>
    </w:rPr>
  </w:style>
  <w:style w:type="paragraph" w:styleId="BodyText2">
    <w:name w:val="Body Text 2"/>
    <w:basedOn w:val="Normal"/>
    <w:rsid w:val="00F61EFA"/>
    <w:pPr>
      <w:widowControl w:val="0"/>
      <w:spacing w:after="120" w:line="480" w:lineRule="auto"/>
    </w:pPr>
    <w:rPr>
      <w:rFonts w:ascii="CG Times" w:hAnsi="CG Times"/>
      <w:snapToGrid w:val="0"/>
      <w:szCs w:val="20"/>
    </w:rPr>
  </w:style>
  <w:style w:type="paragraph" w:customStyle="1" w:styleId="Indent25">
    <w:name w:val="Indent .25"/>
    <w:basedOn w:val="Normal"/>
    <w:rsid w:val="00B469D1"/>
    <w:pPr>
      <w:tabs>
        <w:tab w:val="left" w:pos="720"/>
      </w:tabs>
      <w:suppressAutoHyphens/>
      <w:ind w:left="360"/>
    </w:pPr>
    <w:rPr>
      <w:rFonts w:ascii="Optimum" w:hAnsi="Optimum"/>
      <w:sz w:val="22"/>
      <w:szCs w:val="20"/>
    </w:rPr>
  </w:style>
  <w:style w:type="paragraph" w:styleId="BalloonText">
    <w:name w:val="Balloon Text"/>
    <w:basedOn w:val="Normal"/>
    <w:link w:val="BalloonTextChar"/>
    <w:rsid w:val="00810626"/>
    <w:rPr>
      <w:rFonts w:ascii="Tahoma" w:hAnsi="Tahoma" w:cs="Tahoma"/>
      <w:sz w:val="16"/>
      <w:szCs w:val="16"/>
    </w:rPr>
  </w:style>
  <w:style w:type="character" w:customStyle="1" w:styleId="BalloonTextChar">
    <w:name w:val="Balloon Text Char"/>
    <w:link w:val="BalloonText"/>
    <w:rsid w:val="00810626"/>
    <w:rPr>
      <w:rFonts w:ascii="Tahoma" w:hAnsi="Tahoma" w:cs="Tahoma"/>
      <w:sz w:val="16"/>
      <w:szCs w:val="16"/>
    </w:rPr>
  </w:style>
  <w:style w:type="character" w:styleId="Emphasis">
    <w:name w:val="Emphasis"/>
    <w:qFormat/>
    <w:rsid w:val="009B4B78"/>
    <w:rPr>
      <w:i/>
      <w:iCs/>
    </w:rPr>
  </w:style>
  <w:style w:type="paragraph" w:styleId="ListParagraph">
    <w:name w:val="List Paragraph"/>
    <w:basedOn w:val="Normal"/>
    <w:uiPriority w:val="34"/>
    <w:qFormat/>
    <w:rsid w:val="006A36FC"/>
    <w:pPr>
      <w:ind w:left="720"/>
      <w:contextualSpacing/>
    </w:pPr>
  </w:style>
  <w:style w:type="character" w:customStyle="1" w:styleId="HeaderChar">
    <w:name w:val="Header Char"/>
    <w:basedOn w:val="DefaultParagraphFont"/>
    <w:link w:val="Header"/>
    <w:uiPriority w:val="99"/>
    <w:rsid w:val="0006365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308249">
      <w:bodyDiv w:val="1"/>
      <w:marLeft w:val="0"/>
      <w:marRight w:val="0"/>
      <w:marTop w:val="0"/>
      <w:marBottom w:val="0"/>
      <w:divBdr>
        <w:top w:val="none" w:sz="0" w:space="0" w:color="auto"/>
        <w:left w:val="none" w:sz="0" w:space="0" w:color="auto"/>
        <w:bottom w:val="none" w:sz="0" w:space="0" w:color="auto"/>
        <w:right w:val="none" w:sz="0" w:space="0" w:color="auto"/>
      </w:divBdr>
    </w:div>
    <w:div w:id="167059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T:\Proposals\AGREEMENT%20FOR%20PROFESSIONAL%20SERVIC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T:\Proposals\AGREEMENT FOR PROFESSIONAL SERVICES.dot</Template>
  <TotalTime>3</TotalTime>
  <Pages>1</Pages>
  <Words>291</Words>
  <Characters>1660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AGREEMENT FOR PROFESSIONAL SERVICES</vt:lpstr>
    </vt:vector>
  </TitlesOfParts>
  <Company>cph</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FOR PROFESSIONAL SERVICES</dc:title>
  <dc:subject/>
  <dc:creator>Cph</dc:creator>
  <cp:keywords/>
  <cp:lastModifiedBy>Chris Collins</cp:lastModifiedBy>
  <cp:revision>3</cp:revision>
  <cp:lastPrinted>2019-05-13T17:25:00Z</cp:lastPrinted>
  <dcterms:created xsi:type="dcterms:W3CDTF">2020-05-28T17:09:00Z</dcterms:created>
  <dcterms:modified xsi:type="dcterms:W3CDTF">2020-05-28T17:10:00Z</dcterms:modified>
</cp:coreProperties>
</file>